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F6C64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F86D0E">
        <w:rPr>
          <w:b/>
          <w:sz w:val="28"/>
        </w:rPr>
        <w:t>2</w:t>
      </w:r>
      <w:r w:rsidR="008A5309">
        <w:rPr>
          <w:b/>
          <w:sz w:val="28"/>
        </w:rPr>
        <w:t xml:space="preserve"> zadávací dokumentac</w:t>
      </w:r>
      <w:r w:rsidR="007A0707">
        <w:rPr>
          <w:b/>
          <w:sz w:val="28"/>
        </w:rPr>
        <w:t>e</w:t>
      </w:r>
    </w:p>
    <w:p w14:paraId="12CE097B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54E5C4C" w14:textId="77777777" w:rsidR="008237DA" w:rsidRPr="002512A8" w:rsidRDefault="009D5FB1" w:rsidP="00B936B8">
      <w:pPr>
        <w:pStyle w:val="2nesltext"/>
        <w:spacing w:after="600"/>
        <w:jc w:val="center"/>
        <w:rPr>
          <w:b/>
          <w:sz w:val="28"/>
        </w:rPr>
      </w:pPr>
      <w:r w:rsidRPr="002512A8">
        <w:rPr>
          <w:b/>
          <w:sz w:val="28"/>
        </w:rPr>
        <w:t>Kvalifikační</w:t>
      </w:r>
      <w:r w:rsidR="00AE1EEC">
        <w:rPr>
          <w:b/>
          <w:sz w:val="28"/>
        </w:rPr>
        <w:t xml:space="preserve"> dokumentac</w:t>
      </w:r>
      <w:r w:rsidR="001C1991">
        <w:rPr>
          <w:b/>
          <w:sz w:val="28"/>
        </w:rPr>
        <w:t>e</w:t>
      </w:r>
    </w:p>
    <w:p w14:paraId="0E8B8AF4" w14:textId="77777777" w:rsidR="00C46C4C" w:rsidRPr="007E76A2" w:rsidRDefault="00C46C4C" w:rsidP="00C46C4C">
      <w:pPr>
        <w:pStyle w:val="2nesltext"/>
        <w:jc w:val="center"/>
        <w:rPr>
          <w:rFonts w:asciiTheme="minorHAnsi" w:hAnsiTheme="minorHAnsi" w:cstheme="minorHAnsi"/>
        </w:rPr>
      </w:pPr>
      <w:r w:rsidRPr="007E76A2">
        <w:rPr>
          <w:rFonts w:asciiTheme="minorHAnsi" w:hAnsiTheme="minorHAnsi" w:cstheme="minorHAnsi"/>
          <w:sz w:val="20"/>
          <w:szCs w:val="20"/>
          <w:lang w:eastAsia="cs-CZ"/>
        </w:rPr>
        <w:t xml:space="preserve">Tato veřejná zakázka malého rozsahu je zadávána postupem mimo režim zákona v souladu s ustanovením § 31 zákona č. 134/2016 Sb., o zadávání veřejných zakázek (dále také </w:t>
      </w:r>
      <w:proofErr w:type="gramStart"/>
      <w:r w:rsidRPr="007E76A2">
        <w:rPr>
          <w:rFonts w:asciiTheme="minorHAnsi" w:hAnsiTheme="minorHAnsi" w:cstheme="minorHAnsi"/>
          <w:sz w:val="20"/>
          <w:szCs w:val="20"/>
          <w:lang w:eastAsia="cs-CZ"/>
        </w:rPr>
        <w:t>jen ,,Zákon</w:t>
      </w:r>
      <w:proofErr w:type="gramEnd"/>
      <w:r w:rsidRPr="007E76A2">
        <w:rPr>
          <w:rFonts w:asciiTheme="minorHAnsi" w:hAnsiTheme="minorHAnsi" w:cstheme="minorHAnsi"/>
          <w:sz w:val="20"/>
          <w:szCs w:val="20"/>
          <w:lang w:eastAsia="cs-CZ"/>
        </w:rPr>
        <w:t>“) podle zásad § 6 Zákona. Pokud se dále v textu této Výzvy vyskytne odkaz na Zákon nebo jsou použity zákonné pojmy, jde jen o podpůrný krok a zadavatel se bude citovanými ustanoveními Zákona nebo pojmy řídit pouze přiměřeně.</w:t>
      </w:r>
    </w:p>
    <w:p w14:paraId="45DEDA00" w14:textId="77777777" w:rsidR="002512A8" w:rsidRDefault="002512A8">
      <w:pPr>
        <w:jc w:val="left"/>
        <w:rPr>
          <w:rFonts w:ascii="Calibri" w:hAnsi="Calibri"/>
        </w:rPr>
      </w:pPr>
    </w:p>
    <w:p w14:paraId="115E09AB" w14:textId="77777777" w:rsidR="00053242" w:rsidRDefault="00053242">
      <w:pPr>
        <w:jc w:val="left"/>
        <w:rPr>
          <w:rFonts w:ascii="Calibri" w:hAnsi="Calibri"/>
        </w:rPr>
      </w:pPr>
    </w:p>
    <w:p w14:paraId="5FA5AC87" w14:textId="77777777" w:rsidR="00053242" w:rsidRDefault="00053242">
      <w:pPr>
        <w:jc w:val="left"/>
        <w:rPr>
          <w:rFonts w:ascii="Calibri" w:hAnsi="Calibri"/>
        </w:rPr>
      </w:pPr>
    </w:p>
    <w:p w14:paraId="71D894DA" w14:textId="77777777" w:rsidR="00392120" w:rsidRPr="00392120" w:rsidRDefault="00392120" w:rsidP="00392120">
      <w:pPr>
        <w:pStyle w:val="2nesltext"/>
        <w:spacing w:before="960"/>
        <w:jc w:val="center"/>
      </w:pPr>
      <w:r w:rsidRPr="00392120">
        <w:t>Název veřejné zakázky:</w:t>
      </w:r>
    </w:p>
    <w:p w14:paraId="08AD678F" w14:textId="2BA0B2C2" w:rsidR="004D01E9" w:rsidRDefault="008C13E5" w:rsidP="00392120">
      <w:pPr>
        <w:pStyle w:val="2nesltext"/>
        <w:spacing w:after="600"/>
        <w:jc w:val="center"/>
        <w:rPr>
          <w:rFonts w:asciiTheme="minorHAnsi" w:eastAsia="Times New Roman" w:hAnsiTheme="minorHAnsi"/>
          <w:b/>
          <w:sz w:val="40"/>
          <w:lang w:bidi="en-US"/>
        </w:rPr>
      </w:pPr>
      <w:r w:rsidRPr="008C13E5">
        <w:rPr>
          <w:rFonts w:asciiTheme="minorHAnsi" w:eastAsia="Times New Roman" w:hAnsiTheme="minorHAnsi"/>
          <w:b/>
          <w:sz w:val="40"/>
          <w:lang w:bidi="en-US"/>
        </w:rPr>
        <w:t xml:space="preserve">Projektová dokumentace </w:t>
      </w:r>
      <w:r w:rsidR="007159C8">
        <w:rPr>
          <w:rFonts w:asciiTheme="minorHAnsi" w:eastAsia="Times New Roman" w:hAnsiTheme="minorHAnsi"/>
          <w:b/>
          <w:sz w:val="40"/>
          <w:lang w:bidi="en-US"/>
        </w:rPr>
        <w:t>OKM</w:t>
      </w:r>
      <w:r w:rsidR="000F499C">
        <w:rPr>
          <w:rFonts w:asciiTheme="minorHAnsi" w:eastAsia="Times New Roman" w:hAnsiTheme="minorHAnsi"/>
          <w:b/>
          <w:sz w:val="40"/>
          <w:lang w:bidi="en-US"/>
        </w:rPr>
        <w:t xml:space="preserve"> </w:t>
      </w:r>
      <w:ins w:id="0" w:author="Milan Pavlun" w:date="2025-09-28T11:28:00Z" w16du:dateUtc="2025-09-28T09:28:00Z">
        <w:r w:rsidR="000F499C">
          <w:rPr>
            <w:rFonts w:asciiTheme="minorHAnsi" w:eastAsia="Times New Roman" w:hAnsiTheme="minorHAnsi"/>
            <w:b/>
            <w:sz w:val="40"/>
            <w:lang w:bidi="en-US"/>
          </w:rPr>
          <w:t>II</w:t>
        </w:r>
      </w:ins>
    </w:p>
    <w:p w14:paraId="73071499" w14:textId="7F6A969D" w:rsidR="00392120" w:rsidRPr="00392120" w:rsidRDefault="00392120" w:rsidP="00392120">
      <w:pPr>
        <w:pStyle w:val="2nesltext"/>
        <w:spacing w:after="600"/>
        <w:jc w:val="center"/>
      </w:pPr>
      <w:r w:rsidRPr="00392120">
        <w:rPr>
          <w:rStyle w:val="FontStyle12"/>
          <w:rFonts w:ascii="Calibri" w:hAnsi="Calibri"/>
          <w:sz w:val="22"/>
          <w:szCs w:val="22"/>
        </w:rPr>
        <w:t>(dále jen „</w:t>
      </w:r>
      <w:r w:rsidRPr="00392120">
        <w:rPr>
          <w:rStyle w:val="FontStyle12"/>
          <w:rFonts w:ascii="Calibri" w:hAnsi="Calibri"/>
          <w:b/>
          <w:sz w:val="22"/>
          <w:szCs w:val="22"/>
        </w:rPr>
        <w:t>veřejná zakázka</w:t>
      </w:r>
      <w:r w:rsidRPr="00392120">
        <w:rPr>
          <w:rStyle w:val="FontStyle12"/>
          <w:rFonts w:ascii="Calibri" w:hAnsi="Calibri"/>
          <w:sz w:val="22"/>
          <w:szCs w:val="22"/>
        </w:rPr>
        <w:t>“)</w:t>
      </w:r>
    </w:p>
    <w:p w14:paraId="2959F84B" w14:textId="77777777" w:rsidR="00392120" w:rsidRDefault="00392120">
      <w:pPr>
        <w:jc w:val="left"/>
        <w:rPr>
          <w:rFonts w:ascii="Calibri" w:hAnsi="Calibri"/>
        </w:rPr>
      </w:pPr>
    </w:p>
    <w:p w14:paraId="7B972185" w14:textId="77777777" w:rsidR="00DC72B4" w:rsidRPr="00B920E5" w:rsidRDefault="00DC72B4" w:rsidP="00DC72B4">
      <w:pPr>
        <w:pStyle w:val="2nesltext"/>
        <w:spacing w:before="1200"/>
        <w:jc w:val="center"/>
        <w:rPr>
          <w:b/>
          <w:bCs/>
          <w:sz w:val="28"/>
          <w:szCs w:val="32"/>
        </w:rPr>
      </w:pPr>
      <w:r w:rsidRPr="00B920E5">
        <w:rPr>
          <w:b/>
          <w:bCs/>
          <w:sz w:val="28"/>
          <w:szCs w:val="32"/>
        </w:rPr>
        <w:t>Obsah:</w:t>
      </w:r>
    </w:p>
    <w:p w14:paraId="3F6B4303" w14:textId="77777777" w:rsidR="00820CB4" w:rsidRDefault="00C331A7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E2592">
        <w:fldChar w:fldCharType="begin"/>
      </w:r>
      <w:r w:rsidR="00DC72B4" w:rsidRPr="006E2592">
        <w:instrText xml:space="preserve"> TOC \o "1-3" \h \z \u </w:instrText>
      </w:r>
      <w:r w:rsidRPr="006E2592">
        <w:fldChar w:fldCharType="separate"/>
      </w:r>
      <w:hyperlink w:anchor="_Toc61857496" w:history="1">
        <w:r w:rsidR="00820CB4" w:rsidRPr="00263551">
          <w:rPr>
            <w:rStyle w:val="Hypertextovodkaz"/>
            <w:noProof/>
          </w:rPr>
          <w:t>1.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Požadavky zadavatele na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_Toc61857496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10F6A4FB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7" w:history="1">
        <w:r w:rsidRPr="00263551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Základní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23F152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8" w:history="1">
        <w:r w:rsidRPr="00263551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Profesní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EDC336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9" w:history="1">
        <w:r w:rsidRPr="00263551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Technické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66C216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0" w:history="1">
        <w:r w:rsidRPr="00263551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30AD2B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1" w:history="1">
        <w:r w:rsidRPr="00263551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4C7AEA" w14:textId="77777777" w:rsidR="005F2C1F" w:rsidRPr="00CD0200" w:rsidRDefault="00C331A7" w:rsidP="00E11E5A">
      <w:pPr>
        <w:tabs>
          <w:tab w:val="right" w:leader="dot" w:pos="9062"/>
        </w:tabs>
        <w:spacing w:line="480" w:lineRule="auto"/>
        <w:ind w:left="851" w:hanging="851"/>
      </w:pPr>
      <w:r w:rsidRPr="006E2592">
        <w:rPr>
          <w:rFonts w:ascii="Calibri" w:eastAsia="Times New Roman" w:hAnsi="Calibri" w:cs="Calibri"/>
        </w:rPr>
        <w:fldChar w:fldCharType="end"/>
      </w:r>
      <w:r w:rsidR="008237DA" w:rsidRPr="00CD0200">
        <w:br w:type="page"/>
      </w:r>
    </w:p>
    <w:p w14:paraId="73143D72" w14:textId="77777777" w:rsidR="008237DA" w:rsidRPr="00CD0200" w:rsidRDefault="008237DA" w:rsidP="00432835">
      <w:pPr>
        <w:pStyle w:val="1nadpis"/>
      </w:pPr>
      <w:bookmarkStart w:id="1" w:name="_Toc427148198"/>
      <w:bookmarkStart w:id="2" w:name="_Toc427760471"/>
      <w:bookmarkStart w:id="3" w:name="_Toc61857496"/>
      <w:r w:rsidRPr="00CD0200">
        <w:lastRenderedPageBreak/>
        <w:t>Požadavky zadavatele na kvalifikaci</w:t>
      </w:r>
      <w:bookmarkEnd w:id="1"/>
      <w:bookmarkEnd w:id="2"/>
      <w:bookmarkEnd w:id="3"/>
    </w:p>
    <w:p w14:paraId="6A862178" w14:textId="2507C494" w:rsidR="007A37D2" w:rsidRPr="004646C3" w:rsidRDefault="007A37D2" w:rsidP="009B6F96">
      <w:pPr>
        <w:pStyle w:val="2sltext"/>
        <w:keepNext/>
      </w:pPr>
      <w:bookmarkStart w:id="4" w:name="_Toc427148199"/>
      <w:r w:rsidRPr="004646C3">
        <w:t>Každý dodavatel je povinen prokázat, že je kvalifikovaný pro plnění veřejné zakázky. Kvalifikovaným pro plnění veřejné zakázky je dodavatel, který:</w:t>
      </w:r>
    </w:p>
    <w:p w14:paraId="36BED787" w14:textId="3293849E" w:rsidR="007A37D2" w:rsidRPr="004646C3" w:rsidRDefault="007A37D2" w:rsidP="009B6F96">
      <w:pPr>
        <w:pStyle w:val="3seznam"/>
        <w:keepNext/>
        <w:spacing w:before="240" w:after="240"/>
      </w:pPr>
      <w:r w:rsidRPr="004646C3">
        <w:t>splní základní</w:t>
      </w:r>
      <w:r w:rsidR="005E46EB">
        <w:t xml:space="preserve"> způsobilost</w:t>
      </w:r>
      <w:r w:rsidRPr="004646C3">
        <w:t xml:space="preserve"> dle § </w:t>
      </w:r>
      <w:r w:rsidR="005E46EB">
        <w:t>74</w:t>
      </w:r>
      <w:r w:rsidRPr="004646C3">
        <w:t xml:space="preserve"> zákona;</w:t>
      </w:r>
    </w:p>
    <w:p w14:paraId="525F3533" w14:textId="6415449F" w:rsidR="007A37D2" w:rsidRPr="004646C3" w:rsidRDefault="007A37D2" w:rsidP="007A37D2">
      <w:pPr>
        <w:pStyle w:val="3seznam"/>
        <w:spacing w:before="240" w:after="240"/>
      </w:pPr>
      <w:r w:rsidRPr="004646C3">
        <w:t xml:space="preserve">splní profesní </w:t>
      </w:r>
      <w:r w:rsidR="005E46EB">
        <w:t>způsobilost</w:t>
      </w:r>
      <w:r w:rsidRPr="004646C3">
        <w:t xml:space="preserve"> dle</w:t>
      </w:r>
      <w:r w:rsidR="009F14DE">
        <w:t xml:space="preserve"> §</w:t>
      </w:r>
      <w:r w:rsidRPr="004646C3">
        <w:t xml:space="preserve"> </w:t>
      </w:r>
      <w:r w:rsidR="005E46EB">
        <w:t>77</w:t>
      </w:r>
      <w:r w:rsidRPr="004646C3">
        <w:t xml:space="preserve"> zákona;</w:t>
      </w:r>
    </w:p>
    <w:p w14:paraId="02105D8F" w14:textId="70389E04" w:rsidR="003F51B7" w:rsidRDefault="007A37D2" w:rsidP="003F51B7">
      <w:pPr>
        <w:pStyle w:val="3seznam"/>
        <w:spacing w:before="240" w:after="240"/>
      </w:pPr>
      <w:r w:rsidRPr="004646C3">
        <w:t xml:space="preserve">splní technické kvalifikační předpoklady dle </w:t>
      </w:r>
      <w:r w:rsidR="009F14DE">
        <w:t xml:space="preserve">§ </w:t>
      </w:r>
      <w:r w:rsidR="005E46EB">
        <w:t>79</w:t>
      </w:r>
      <w:r w:rsidRPr="004646C3">
        <w:t xml:space="preserve"> zákona.</w:t>
      </w:r>
    </w:p>
    <w:p w14:paraId="48E1F969" w14:textId="77777777" w:rsidR="007A37D2" w:rsidRPr="004646C3" w:rsidRDefault="007A37D2" w:rsidP="009B6F96">
      <w:pPr>
        <w:pStyle w:val="1nadpis"/>
      </w:pPr>
      <w:bookmarkStart w:id="5" w:name="_Toc61857497"/>
      <w:r w:rsidRPr="004646C3">
        <w:t>Základní kvalifikační předpoklady</w:t>
      </w:r>
      <w:bookmarkEnd w:id="5"/>
      <w:r w:rsidRPr="004646C3">
        <w:t xml:space="preserve"> </w:t>
      </w:r>
    </w:p>
    <w:p w14:paraId="202A0F69" w14:textId="1251B922" w:rsidR="00EA0272" w:rsidRDefault="006211D5" w:rsidP="009B6F96">
      <w:pPr>
        <w:pStyle w:val="2margrubrika"/>
      </w:pPr>
      <w:bookmarkStart w:id="6" w:name="_Ref427156912"/>
      <w:r w:rsidRPr="004646C3">
        <w:t xml:space="preserve">Základní kvalifikační předpoklady </w:t>
      </w:r>
      <w:r>
        <w:t>d</w:t>
      </w:r>
      <w:r w:rsidR="00EA0272">
        <w:t>le</w:t>
      </w:r>
      <w:r w:rsidR="00EA0272" w:rsidRPr="001D771F">
        <w:t xml:space="preserve"> § </w:t>
      </w:r>
      <w:r w:rsidR="008C3B7C">
        <w:t>74</w:t>
      </w:r>
      <w:r w:rsidR="00EA0272">
        <w:t xml:space="preserve"> </w:t>
      </w:r>
      <w:r w:rsidR="00EA0272" w:rsidRPr="001D771F">
        <w:t>zákona</w:t>
      </w:r>
    </w:p>
    <w:p w14:paraId="089DE698" w14:textId="77777777" w:rsidR="007A37D2" w:rsidRPr="00CD0200" w:rsidRDefault="007A37D2" w:rsidP="009B6F96">
      <w:pPr>
        <w:pStyle w:val="2sltext"/>
        <w:keepNext/>
      </w:pPr>
      <w:bookmarkStart w:id="7" w:name="_Ref427937839"/>
      <w:r w:rsidRPr="00CD0200">
        <w:t>Základní kvalifikační předpoklady</w:t>
      </w:r>
      <w:r w:rsidR="00EA0272" w:rsidRPr="00EA0272">
        <w:rPr>
          <w:b/>
        </w:rPr>
        <w:t xml:space="preserve"> </w:t>
      </w:r>
      <w:r w:rsidRPr="00CD0200">
        <w:t>splňuje dodavatel,</w:t>
      </w:r>
      <w:bookmarkEnd w:id="6"/>
      <w:bookmarkEnd w:id="7"/>
    </w:p>
    <w:p w14:paraId="305A2E06" w14:textId="77777777" w:rsidR="008C3B7C" w:rsidRPr="00B04419" w:rsidRDefault="008C3B7C" w:rsidP="008C3B7C">
      <w:pPr>
        <w:spacing w:before="76"/>
        <w:ind w:left="235"/>
        <w:rPr>
          <w:rFonts w:eastAsia="Georgia"/>
        </w:rPr>
      </w:pPr>
      <w:r w:rsidRPr="00B04419">
        <w:rPr>
          <w:i/>
          <w:spacing w:val="-1"/>
        </w:rPr>
        <w:t>Základní</w:t>
      </w:r>
      <w:r w:rsidRPr="00B04419">
        <w:rPr>
          <w:i/>
          <w:spacing w:val="-2"/>
        </w:rPr>
        <w:t xml:space="preserve"> </w:t>
      </w:r>
      <w:r w:rsidRPr="00B04419">
        <w:rPr>
          <w:i/>
          <w:spacing w:val="-1"/>
        </w:rPr>
        <w:t>způsobilost</w:t>
      </w:r>
      <w:r w:rsidRPr="00B04419">
        <w:rPr>
          <w:i/>
          <w:spacing w:val="-3"/>
        </w:rPr>
        <w:t xml:space="preserve"> </w:t>
      </w:r>
      <w:r w:rsidRPr="00B04419">
        <w:rPr>
          <w:i/>
          <w:spacing w:val="-1"/>
        </w:rPr>
        <w:t>splní</w:t>
      </w:r>
      <w:r w:rsidRPr="00B04419">
        <w:rPr>
          <w:i/>
        </w:rPr>
        <w:t xml:space="preserve"> </w:t>
      </w:r>
      <w:r w:rsidRPr="00B04419">
        <w:rPr>
          <w:i/>
          <w:spacing w:val="-1"/>
        </w:rPr>
        <w:t>účastník</w:t>
      </w:r>
      <w:r w:rsidRPr="00B04419">
        <w:rPr>
          <w:i/>
          <w:spacing w:val="1"/>
        </w:rPr>
        <w:t xml:space="preserve"> </w:t>
      </w:r>
      <w:r w:rsidRPr="00B04419">
        <w:rPr>
          <w:i/>
          <w:spacing w:val="-1"/>
        </w:rPr>
        <w:t>zadávacího řízení</w:t>
      </w:r>
      <w:r w:rsidRPr="00B04419">
        <w:rPr>
          <w:spacing w:val="-1"/>
        </w:rPr>
        <w:t>:</w:t>
      </w:r>
    </w:p>
    <w:p w14:paraId="0EA46BE8" w14:textId="77777777" w:rsidR="008C3B7C" w:rsidRPr="00B04419" w:rsidRDefault="008C3B7C" w:rsidP="008C3B7C">
      <w:pPr>
        <w:spacing w:line="20" w:lineRule="atLeast"/>
        <w:ind w:left="201"/>
        <w:rPr>
          <w:rFonts w:eastAsia="Georgia"/>
          <w:sz w:val="2"/>
          <w:szCs w:val="2"/>
        </w:rPr>
      </w:pPr>
      <w:r>
        <w:rPr>
          <w:rFonts w:eastAsia="Georgia"/>
          <w:noProof/>
          <w:sz w:val="2"/>
          <w:szCs w:val="2"/>
          <w:lang w:eastAsia="cs-CZ"/>
        </w:rPr>
        <mc:AlternateContent>
          <mc:Choice Requires="wpg">
            <w:drawing>
              <wp:inline distT="0" distB="0" distL="0" distR="0" wp14:anchorId="0F2829C6" wp14:editId="12D73DE4">
                <wp:extent cx="5802630" cy="7620"/>
                <wp:effectExtent l="3175" t="9525" r="4445" b="1905"/>
                <wp:docPr id="29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2630" cy="7620"/>
                          <a:chOff x="0" y="0"/>
                          <a:chExt cx="9138" cy="12"/>
                        </a:xfrm>
                      </wpg:grpSpPr>
                      <wpg:grpSp>
                        <wpg:cNvPr id="294" name="Group 28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27" cy="2"/>
                            <a:chOff x="6" y="6"/>
                            <a:chExt cx="9127" cy="2"/>
                          </a:xfrm>
                        </wpg:grpSpPr>
                        <wps:wsp>
                          <wps:cNvPr id="295" name="Freeform 29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2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27"/>
                                <a:gd name="T2" fmla="+- 0 9132 6"/>
                                <a:gd name="T3" fmla="*/ T2 w 91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7">
                                  <a:moveTo>
                                    <a:pt x="0" y="0"/>
                                  </a:moveTo>
                                  <a:lnTo>
                                    <a:pt x="91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ADADA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4CFF55" id="Group 288" o:spid="_x0000_s1026" style="width:456.9pt;height:.6pt;mso-position-horizontal-relative:char;mso-position-vertical-relative:line" coordsize="913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">
                <v:group id="Group 289" o:spid="_x0000_s1027" style="position:absolute;left:6;top:6;width:9127;height:2" coordorigin="6,6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90" o:spid="_x0000_s1028" style="position:absolute;left:6;top:6;width:9127;height:2;visibility:visible;mso-wrap-style:square;v-text-anchor:top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" path="m,l9126,e" filled="f" strokecolor="#adadad" strokeweight=".58pt">
                    <v:path arrowok="t" o:connecttype="custom" o:connectlocs="0,0;9126,0" o:connectangles="0,0"/>
                  </v:shape>
                </v:group>
                <w10:anchorlock/>
              </v:group>
            </w:pict>
          </mc:Fallback>
        </mc:AlternateContent>
      </w:r>
    </w:p>
    <w:p w14:paraId="54CC60F2" w14:textId="77777777" w:rsidR="008C3B7C" w:rsidRPr="008C3B7C" w:rsidRDefault="008C3B7C" w:rsidP="008C3B7C">
      <w:pPr>
        <w:pStyle w:val="Zkladntext"/>
        <w:widowControl w:val="0"/>
        <w:numPr>
          <w:ilvl w:val="1"/>
          <w:numId w:val="28"/>
        </w:numPr>
        <w:tabs>
          <w:tab w:val="left" w:pos="787"/>
        </w:tabs>
        <w:spacing w:before="2"/>
        <w:ind w:right="395" w:hanging="28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nebyl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posledních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5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letech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před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zahájením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zadávacího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řízení</w:t>
      </w:r>
      <w:r w:rsidRPr="008C3B7C">
        <w:rPr>
          <w:rFonts w:asciiTheme="minorHAnsi" w:hAnsiTheme="minorHAnsi" w:cstheme="minorHAnsi"/>
          <w:b w:val="0"/>
          <w:spacing w:val="5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pravomocně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odsouzen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uvedený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příloze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č.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3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zákonu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obdobný</w:t>
      </w:r>
      <w:r w:rsidRPr="008C3B7C">
        <w:rPr>
          <w:rFonts w:asciiTheme="minorHAnsi" w:hAnsiTheme="minorHAnsi" w:cstheme="minorHAnsi"/>
          <w:b w:val="0"/>
          <w:spacing w:val="5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dodavatele;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zahlazeným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odsouzením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se</w:t>
      </w:r>
      <w:r w:rsidRPr="008C3B7C">
        <w:rPr>
          <w:rFonts w:asciiTheme="minorHAnsi" w:hAnsiTheme="minorHAnsi" w:cstheme="minorHAnsi"/>
          <w:b w:val="0"/>
          <w:spacing w:val="4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nepřihlíží; jde-li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o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osobu,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tento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předpoklad 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jak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zároveň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orgánu.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Je-li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členem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5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jak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této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také</w:t>
      </w:r>
      <w:r w:rsidRPr="008C3B7C">
        <w:rPr>
          <w:rFonts w:asciiTheme="minorHAnsi" w:hAnsiTheme="minorHAnsi" w:cstheme="minorHAnsi"/>
          <w:b w:val="0"/>
          <w:spacing w:val="1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zastupující</w:t>
      </w:r>
      <w:r w:rsidRPr="008C3B7C">
        <w:rPr>
          <w:rFonts w:asciiTheme="minorHAnsi" w:hAnsiTheme="minorHAnsi" w:cstheme="minorHAnsi"/>
          <w:b w:val="0"/>
          <w:spacing w:val="3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tuto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 osobu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statutárním orgánu dodavatele.</w:t>
      </w:r>
    </w:p>
    <w:p w14:paraId="3FB0108F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60782653" w14:textId="77777777" w:rsidR="008C3B7C" w:rsidRPr="008C3B7C" w:rsidRDefault="008C3B7C" w:rsidP="008C3B7C">
      <w:pPr>
        <w:pStyle w:val="Zkladntext"/>
        <w:ind w:left="801" w:right="39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zahraniční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2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7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výše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uvedené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-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 tato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 závodu,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6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podmínky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vedle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uvedených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rovněž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pobočky;</w:t>
      </w:r>
    </w:p>
    <w:p w14:paraId="7C6318F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00C19B45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7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evidenci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daní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zachycen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splatný daňový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nedoplatek,</w:t>
      </w:r>
    </w:p>
    <w:p w14:paraId="1E6E49F6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08181613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penále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veřejné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zdravotní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pojištění,</w:t>
      </w:r>
    </w:p>
    <w:p w14:paraId="1F137C42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4992A54A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2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penále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sociální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zabezpečení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příspěvku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státní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politiku</w:t>
      </w:r>
      <w:r w:rsidRPr="008C3B7C">
        <w:rPr>
          <w:rFonts w:asciiTheme="minorHAnsi" w:hAnsiTheme="minorHAnsi" w:cstheme="minorHAnsi"/>
          <w:b w:val="0"/>
          <w:spacing w:val="5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zaměstnanosti,</w:t>
      </w:r>
    </w:p>
    <w:p w14:paraId="19DBD7A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21ECA950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396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není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likvidaci,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nebylo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proti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vydáno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rozhodnutí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úpadku,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nebyla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vůči</w:t>
      </w:r>
      <w:r w:rsidRPr="008C3B7C">
        <w:rPr>
          <w:rFonts w:asciiTheme="minorHAnsi" w:hAnsiTheme="minorHAnsi" w:cstheme="minorHAnsi"/>
          <w:b w:val="0"/>
          <w:spacing w:val="3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nařízena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nucená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správa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jiného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předpisu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obdobné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situaci</w:t>
      </w:r>
      <w:r w:rsidRPr="008C3B7C">
        <w:rPr>
          <w:rFonts w:asciiTheme="minorHAnsi" w:hAnsiTheme="minorHAnsi" w:cstheme="minorHAnsi"/>
          <w:b w:val="0"/>
          <w:spacing w:val="4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sídla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dodavatele.</w:t>
      </w:r>
    </w:p>
    <w:p w14:paraId="3E8A8257" w14:textId="653912D1" w:rsidR="00D9708E" w:rsidRPr="00DB13AF" w:rsidRDefault="00D9708E" w:rsidP="00AA09C4">
      <w:pPr>
        <w:pStyle w:val="2sltext"/>
      </w:pPr>
      <w:r w:rsidRPr="00943CB2">
        <w:t xml:space="preserve">V nabídce prokazuje dodavatel splnění základních kvalifikačních předpokladů </w:t>
      </w:r>
      <w:r>
        <w:t>podle odst</w:t>
      </w:r>
      <w:r w:rsidR="007C49B6">
        <w:t>. </w:t>
      </w:r>
      <w:r w:rsidR="00C331A7">
        <w:fldChar w:fldCharType="begin"/>
      </w:r>
      <w:r>
        <w:instrText xml:space="preserve"> REF _Ref427937839 \r \h </w:instrText>
      </w:r>
      <w:r w:rsidR="00C331A7">
        <w:fldChar w:fldCharType="separate"/>
      </w:r>
      <w:r w:rsidR="00AA780A">
        <w:t>2.1</w:t>
      </w:r>
      <w:r w:rsidR="00C331A7">
        <w:fldChar w:fldCharType="end"/>
      </w:r>
      <w:r>
        <w:t xml:space="preserve"> této kvalifikační dokumentace </w:t>
      </w:r>
      <w:r w:rsidRPr="00CD0200">
        <w:t>předložením</w:t>
      </w:r>
      <w:r w:rsidRPr="00943CB2">
        <w:t xml:space="preserve"> čestného prohlášení podepsaného osobou prokazatelně oprávněnou zastupovat dodavatele, z jehož obsahu musí být zřejmé, že dodavatel splňuje příslušné základní kvalifikační předpoklady požadované </w:t>
      </w:r>
      <w:r w:rsidR="00683603">
        <w:t>zadavatelem.</w:t>
      </w:r>
      <w:r w:rsidR="000A0141">
        <w:t xml:space="preserve"> </w:t>
      </w:r>
      <w:r w:rsidR="00432835">
        <w:t>Čestné prohlášení o </w:t>
      </w:r>
      <w:r w:rsidRPr="00DB13AF">
        <w:t xml:space="preserve">splnění základních </w:t>
      </w:r>
      <w:r w:rsidRPr="00DB13AF">
        <w:lastRenderedPageBreak/>
        <w:t xml:space="preserve">kvalifikačních předpokladů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_Ref427157388 \n \h </w:instrText>
      </w:r>
      <w:r w:rsidR="00C331A7">
        <w:fldChar w:fldCharType="separate"/>
      </w:r>
      <w:r w:rsidR="00AA780A">
        <w:t>Příloha č. 1</w:t>
      </w:r>
      <w:r w:rsidR="00C331A7">
        <w:fldChar w:fldCharType="end"/>
      </w:r>
      <w:r>
        <w:t xml:space="preserve"> </w:t>
      </w:r>
      <w:r w:rsidRPr="00DB13AF">
        <w:t xml:space="preserve">této </w:t>
      </w:r>
      <w:r>
        <w:t>kvalifikační</w:t>
      </w:r>
      <w:r w:rsidRPr="00DB13AF">
        <w:t xml:space="preserve"> dokumentace</w:t>
      </w:r>
      <w:r>
        <w:t>)</w:t>
      </w:r>
      <w:r w:rsidRPr="00DB13AF">
        <w:t>.</w:t>
      </w:r>
      <w:r w:rsidR="000A0141">
        <w:t xml:space="preserve"> </w:t>
      </w:r>
      <w:r w:rsidRPr="00943CB2">
        <w:t xml:space="preserve">Originály nebo úředně ověřené kopie dokladů prokazujících splnění kvalifikace je povinen předložit </w:t>
      </w:r>
      <w:r>
        <w:t>z</w:t>
      </w:r>
      <w:r w:rsidRPr="00943CB2">
        <w:t xml:space="preserve">adavateli dodavatel, se kterým má být uzavřena smlouva dle § </w:t>
      </w:r>
      <w:r w:rsidR="008C3B7C">
        <w:t>53</w:t>
      </w:r>
      <w:r w:rsidRPr="00943CB2">
        <w:t xml:space="preserve"> zákona, a to před jejím uzavřením.</w:t>
      </w:r>
    </w:p>
    <w:p w14:paraId="62B70CA9" w14:textId="77777777" w:rsidR="007A37D2" w:rsidRPr="00E17C5B" w:rsidRDefault="007A37D2" w:rsidP="00D9708E">
      <w:pPr>
        <w:pStyle w:val="1nadpis"/>
        <w:keepNext w:val="0"/>
        <w:keepLines/>
      </w:pPr>
      <w:bookmarkStart w:id="8" w:name="_Toc61857498"/>
      <w:r w:rsidRPr="00E17C5B">
        <w:t>Profesní kvalifikační předpoklady</w:t>
      </w:r>
      <w:bookmarkEnd w:id="8"/>
    </w:p>
    <w:p w14:paraId="236D8D0F" w14:textId="1703A016" w:rsidR="00EA0272" w:rsidRPr="00E17C5B" w:rsidRDefault="006211D5" w:rsidP="00D9708E">
      <w:pPr>
        <w:pStyle w:val="2margrubrika"/>
        <w:keepNext w:val="0"/>
        <w:keepLines/>
      </w:pPr>
      <w:r w:rsidRPr="00E17C5B">
        <w:t xml:space="preserve">Profesní kvalifikační předpoklady </w:t>
      </w:r>
      <w:r>
        <w:t>d</w:t>
      </w:r>
      <w:r w:rsidR="00EA0272" w:rsidRPr="00E17C5B">
        <w:t xml:space="preserve">le § </w:t>
      </w:r>
      <w:r w:rsidR="008C3B7C">
        <w:t>77</w:t>
      </w:r>
      <w:r w:rsidR="00EA0272" w:rsidRPr="00E17C5B">
        <w:t xml:space="preserve"> písm. a) zákona</w:t>
      </w:r>
    </w:p>
    <w:p w14:paraId="3CC92DE0" w14:textId="77777777" w:rsidR="007A37D2" w:rsidRPr="00E17C5B" w:rsidRDefault="00EA0272" w:rsidP="00D9708E">
      <w:pPr>
        <w:pStyle w:val="2sltext"/>
        <w:keepLines/>
      </w:pPr>
      <w:bookmarkStart w:id="9" w:name="_Ref435089207"/>
      <w:r w:rsidRPr="00E17C5B">
        <w:t>Tento profesní kvalifikační předpoklad</w:t>
      </w:r>
      <w:r w:rsidR="007A37D2" w:rsidRPr="00E17C5B">
        <w:t xml:space="preserve"> sp</w:t>
      </w:r>
      <w:r w:rsidRPr="00E17C5B">
        <w:t>lňuje dodavatel, který předloží</w:t>
      </w:r>
      <w:r w:rsidR="007A37D2" w:rsidRPr="00E17C5B">
        <w:t xml:space="preserve"> </w:t>
      </w:r>
      <w:r w:rsidR="007A37D2" w:rsidRPr="00E17C5B">
        <w:rPr>
          <w:b/>
        </w:rPr>
        <w:t>výpis z obchodního rejstříku</w:t>
      </w:r>
      <w:r w:rsidR="007A37D2" w:rsidRPr="00E17C5B">
        <w:t xml:space="preserve">, pokud je v něm zapsán, či </w:t>
      </w:r>
      <w:r w:rsidR="007A37D2" w:rsidRPr="00E17C5B">
        <w:rPr>
          <w:b/>
        </w:rPr>
        <w:t>výpis z jiné obdobné evidence</w:t>
      </w:r>
      <w:r w:rsidR="007A37D2" w:rsidRPr="00E17C5B">
        <w:t>, pokud je v ní zapsán.</w:t>
      </w:r>
      <w:bookmarkEnd w:id="9"/>
    </w:p>
    <w:p w14:paraId="0CF1B169" w14:textId="7261867E" w:rsidR="00BB738D" w:rsidRPr="00E17C5B" w:rsidRDefault="006211D5" w:rsidP="00D9708E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BB738D" w:rsidRPr="00E17C5B">
        <w:t xml:space="preserve">§ </w:t>
      </w:r>
      <w:r w:rsidR="008C3B7C">
        <w:t>77</w:t>
      </w:r>
      <w:r w:rsidR="00BB738D" w:rsidRPr="00E17C5B">
        <w:t xml:space="preserve"> písm. b) zákona</w:t>
      </w:r>
    </w:p>
    <w:p w14:paraId="2F2FC41D" w14:textId="77777777" w:rsidR="00BB738D" w:rsidRPr="00E17C5B" w:rsidRDefault="00BB738D" w:rsidP="00D9708E">
      <w:pPr>
        <w:pStyle w:val="2sltext"/>
        <w:keepNext/>
      </w:pPr>
      <w:bookmarkStart w:id="10" w:name="_Ref435089214"/>
      <w:r w:rsidRPr="00E17C5B">
        <w:t xml:space="preserve">Tento profesní kvalifikační předpoklad splňuje dodavatel, který předloží </w:t>
      </w:r>
      <w:r w:rsidRPr="00E17C5B">
        <w:rPr>
          <w:b/>
        </w:rPr>
        <w:t xml:space="preserve">doklad </w:t>
      </w:r>
      <w:r w:rsidR="00432835">
        <w:rPr>
          <w:b/>
        </w:rPr>
        <w:t>o oprávnění k </w:t>
      </w:r>
      <w:r w:rsidR="002027BE" w:rsidRPr="00E17C5B">
        <w:rPr>
          <w:b/>
        </w:rPr>
        <w:t xml:space="preserve">podnikání </w:t>
      </w:r>
      <w:r w:rsidR="002027BE" w:rsidRPr="00E17C5B">
        <w:t>podle zvláštních právních předpisů v rozsahu odpovídajícím předmětu veřejné zakázky, zejména doklad prokazující příslušné živnostenské oprávnění či licenci</w:t>
      </w:r>
      <w:bookmarkEnd w:id="10"/>
      <w:r w:rsidR="00432835">
        <w:t>.</w:t>
      </w:r>
    </w:p>
    <w:p w14:paraId="56836480" w14:textId="4714550A" w:rsidR="00EA0272" w:rsidRPr="004E2BDD" w:rsidRDefault="006211D5" w:rsidP="00432835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9F14DE" w:rsidRPr="004E2BDD">
        <w:t xml:space="preserve">§ </w:t>
      </w:r>
      <w:r w:rsidR="008C3B7C">
        <w:t>77 písm. c</w:t>
      </w:r>
      <w:r w:rsidR="00EA0272" w:rsidRPr="004E2BDD">
        <w:t>) zákona</w:t>
      </w:r>
    </w:p>
    <w:p w14:paraId="09B365C9" w14:textId="77777777" w:rsidR="007A37D2" w:rsidRPr="004E2BDD" w:rsidRDefault="00EA0272" w:rsidP="009B6F96">
      <w:pPr>
        <w:pStyle w:val="2sltext"/>
        <w:keepLines/>
      </w:pPr>
      <w:bookmarkStart w:id="11" w:name="_Ref435089218"/>
      <w:r w:rsidRPr="004E2BDD">
        <w:t xml:space="preserve">Tento profesní kvalifikační předpoklad splňuje dodavatel, který předloží </w:t>
      </w:r>
      <w:r w:rsidR="007A37D2" w:rsidRPr="004E2BDD">
        <w:rPr>
          <w:b/>
        </w:rPr>
        <w:t>doklad osvědčující odbornou způsobilost</w:t>
      </w:r>
      <w:r w:rsidR="007A37D2" w:rsidRPr="004E2BDD">
        <w:t xml:space="preserve"> dodavatele nebo osoby, jejímž prostřednictvím odbornou způsobilost zabezpečuje, je-li pro plnění veřejné zakázky nezbytná podle zvláštních právních předpisů, a to:</w:t>
      </w:r>
      <w:bookmarkEnd w:id="11"/>
    </w:p>
    <w:p w14:paraId="425476FC" w14:textId="77777777" w:rsidR="00D33C14" w:rsidRPr="004D01E9" w:rsidRDefault="00D33C14" w:rsidP="00156FD9">
      <w:pPr>
        <w:pStyle w:val="3seznam"/>
      </w:pPr>
      <w:r w:rsidRPr="004D01E9">
        <w:rPr>
          <w:b/>
        </w:rPr>
        <w:t xml:space="preserve">osvědčení o autorizaci </w:t>
      </w:r>
      <w:r w:rsidR="00073D3C" w:rsidRPr="004D01E9">
        <w:t>podle zákona č. 360/1992 </w:t>
      </w:r>
      <w:r w:rsidRPr="004D01E9">
        <w:t xml:space="preserve">Sb., </w:t>
      </w:r>
      <w:r w:rsidR="00156FD9" w:rsidRPr="004D01E9">
        <w:t>o výkonu povolání autorizovaných architektů a o výkonu povolání autorizovaných inženýrů a techniků činných ve výstavbě, ve znění pozdějších předpisů (dále jen „</w:t>
      </w:r>
      <w:r w:rsidR="00156FD9" w:rsidRPr="004D01E9">
        <w:rPr>
          <w:b/>
          <w:i/>
        </w:rPr>
        <w:t>autorizační zákon</w:t>
      </w:r>
      <w:r w:rsidR="00156FD9" w:rsidRPr="004D01E9">
        <w:t>“)</w:t>
      </w:r>
      <w:r w:rsidR="00BA2827" w:rsidRPr="004D01E9">
        <w:t>, a to pro obor</w:t>
      </w:r>
      <w:r w:rsidRPr="004D01E9">
        <w:t>:</w:t>
      </w:r>
    </w:p>
    <w:p w14:paraId="3D656668" w14:textId="77777777" w:rsidR="00920714" w:rsidRPr="004D01E9" w:rsidRDefault="00920714" w:rsidP="00920714">
      <w:pPr>
        <w:pStyle w:val="4seznam"/>
        <w:rPr>
          <w:b/>
        </w:rPr>
      </w:pPr>
      <w:r w:rsidRPr="004D01E9">
        <w:rPr>
          <w:b/>
        </w:rPr>
        <w:t xml:space="preserve">Architektura, územní plánování, krajinářská </w:t>
      </w:r>
      <w:proofErr w:type="gramStart"/>
      <w:r w:rsidRPr="004D01E9">
        <w:rPr>
          <w:b/>
        </w:rPr>
        <w:t xml:space="preserve">architektura </w:t>
      </w:r>
      <w:r w:rsidRPr="004D01E9">
        <w:t>- a</w:t>
      </w:r>
      <w:r w:rsidRPr="004D01E9">
        <w:rPr>
          <w:lang w:eastAsia="cs-CZ"/>
        </w:rPr>
        <w:t>utorizace</w:t>
      </w:r>
      <w:proofErr w:type="gramEnd"/>
      <w:r w:rsidRPr="004D01E9">
        <w:rPr>
          <w:lang w:eastAsia="cs-CZ"/>
        </w:rPr>
        <w:t xml:space="preserve"> se všeobecnou působností (autorizovaný architekt) nebo</w:t>
      </w:r>
    </w:p>
    <w:p w14:paraId="76167AD8" w14:textId="77777777" w:rsidR="00920714" w:rsidRPr="004D01E9" w:rsidRDefault="00920714" w:rsidP="00D33C14">
      <w:pPr>
        <w:pStyle w:val="4seznam"/>
      </w:pPr>
      <w:r w:rsidRPr="004D01E9">
        <w:rPr>
          <w:b/>
        </w:rPr>
        <w:t xml:space="preserve">Architektura </w:t>
      </w:r>
      <w:r w:rsidRPr="004D01E9">
        <w:t>(autorizovaný architekt) nebo</w:t>
      </w:r>
    </w:p>
    <w:p w14:paraId="5773B338" w14:textId="77777777" w:rsidR="007A37D2" w:rsidRPr="004D01E9" w:rsidRDefault="00D33C14" w:rsidP="00920714">
      <w:pPr>
        <w:pStyle w:val="4seznam"/>
      </w:pPr>
      <w:r w:rsidRPr="004D01E9">
        <w:rPr>
          <w:b/>
        </w:rPr>
        <w:t>Pozemní stavby</w:t>
      </w:r>
      <w:r w:rsidR="00920714" w:rsidRPr="004D01E9">
        <w:rPr>
          <w:b/>
        </w:rPr>
        <w:t xml:space="preserve"> </w:t>
      </w:r>
      <w:r w:rsidR="00073D3C" w:rsidRPr="004D01E9">
        <w:t>(autorizovaný inženýr, technik nebo stavitel)</w:t>
      </w:r>
      <w:r w:rsidR="00E17C5B" w:rsidRPr="004D01E9">
        <w:t>.</w:t>
      </w:r>
    </w:p>
    <w:p w14:paraId="0CAF43D6" w14:textId="5AF3677C" w:rsidR="001F3E3C" w:rsidRPr="004E2BDD" w:rsidRDefault="001F3E3C" w:rsidP="00432835">
      <w:pPr>
        <w:pStyle w:val="2nesltext"/>
      </w:pPr>
      <w:r w:rsidRPr="004E2BDD">
        <w:t xml:space="preserve">Dodavatel doloží k uvedeným osvědčením/oprávněním čestná prohlášení o postavení příslušných </w:t>
      </w:r>
      <w:r w:rsidRPr="00432835">
        <w:t>odborně</w:t>
      </w:r>
      <w:r w:rsidRPr="004E2BDD">
        <w:t xml:space="preserve"> způsobilých fyzických osob vůči dodavateli; z čestného prohlášení musí vyplývat závazek odborně způsobilé osoby zabezpečit pro dodavatele výkon odborné činnosti; v případě, že příslušná odborně způsobilá fyzická osoba je sama dodavatelem nebo není vůči dodavateli v pracovním či obdobném poměru, bude vztah mezi touto odborně způsobilou fyzickou osobou a dodavatelem posuzován jako </w:t>
      </w:r>
      <w:r w:rsidR="00762B17" w:rsidRPr="004E2BDD">
        <w:t xml:space="preserve">prokazování splnění části kvalifikace prostřednictvím subdodavatele ve smyslu § </w:t>
      </w:r>
      <w:r w:rsidR="008C3B7C">
        <w:t>83 odst. 1</w:t>
      </w:r>
      <w:r w:rsidR="00762B17" w:rsidRPr="004E2BDD">
        <w:t xml:space="preserve"> zákona</w:t>
      </w:r>
      <w:r w:rsidRPr="004E2BDD">
        <w:t>.</w:t>
      </w:r>
    </w:p>
    <w:p w14:paraId="3ACA3013" w14:textId="5661552A" w:rsidR="00D9708E" w:rsidRPr="004E2BDD" w:rsidRDefault="00D9708E" w:rsidP="00043141">
      <w:pPr>
        <w:pStyle w:val="2sltext"/>
      </w:pPr>
      <w:r w:rsidRPr="00E27A4D">
        <w:rPr>
          <w:b/>
          <w:u w:val="single"/>
        </w:rPr>
        <w:t xml:space="preserve">V nabídce prokazuje dodavatel splnění profesních kvalifikačních předpokladů </w:t>
      </w:r>
      <w:r w:rsidR="004669BD" w:rsidRPr="00E27A4D">
        <w:rPr>
          <w:b/>
          <w:u w:val="single"/>
        </w:rPr>
        <w:t>podle odst</w:t>
      </w:r>
      <w:r w:rsidR="00E27A4D" w:rsidRPr="00E27A4D">
        <w:rPr>
          <w:b/>
          <w:u w:val="single"/>
        </w:rPr>
        <w:t>. </w:t>
      </w:r>
      <w:r w:rsidR="007F4ABB">
        <w:fldChar w:fldCharType="begin"/>
      </w:r>
      <w:r w:rsidR="007F4ABB">
        <w:instrText xml:space="preserve"> REF _Ref435089207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3.1</w:t>
      </w:r>
      <w:r w:rsidR="007F4ABB">
        <w:fldChar w:fldCharType="end"/>
      </w:r>
      <w:r w:rsidR="004669BD"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_Ref435089214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3.2</w:t>
      </w:r>
      <w:r w:rsidR="007F4ABB">
        <w:fldChar w:fldCharType="end"/>
      </w:r>
      <w:r w:rsidR="004669BD"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_Ref435089218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3.3</w:t>
      </w:r>
      <w:r w:rsidR="007F4ABB">
        <w:fldChar w:fldCharType="end"/>
      </w:r>
      <w:r w:rsidR="004669BD" w:rsidRPr="00E27A4D">
        <w:rPr>
          <w:b/>
          <w:u w:val="single"/>
        </w:rPr>
        <w:t xml:space="preserve"> této kvalifikační dokumentace </w:t>
      </w:r>
      <w:r w:rsidRPr="00E27A4D">
        <w:rPr>
          <w:b/>
          <w:u w:val="single"/>
        </w:rPr>
        <w:t>předložením čestného prohlášení</w:t>
      </w:r>
      <w:r w:rsidRPr="004E2BDD">
        <w:t xml:space="preserve"> podepsaného osobou prokazatelně oprávněnou zastupovat dodavatele, z jehož obsahu musí být zřejmé, že dodavatel splňuje příslušné profesní kvalifikační předpoklady požadované </w:t>
      </w:r>
      <w:r w:rsidR="00683603" w:rsidRPr="004E2BDD">
        <w:t>zadavatelem.</w:t>
      </w:r>
      <w:r w:rsidR="000A0141">
        <w:t xml:space="preserve"> </w:t>
      </w:r>
      <w:r w:rsidR="00683603" w:rsidRPr="004E2BDD">
        <w:t>Čestné prohlášení o splnění profesních</w:t>
      </w:r>
      <w:r w:rsidR="004669BD" w:rsidRPr="004E2BDD">
        <w:t xml:space="preserve"> kvalifikačních předpokladů zadavatel doporučuje zpracovat dle předlohy (</w:t>
      </w:r>
      <w:r w:rsidR="007F4ABB">
        <w:fldChar w:fldCharType="begin"/>
      </w:r>
      <w:r w:rsidR="007F4ABB">
        <w:instrText xml:space="preserve"> REF _Ref435089358 \n \h  \* MERGEFORMAT </w:instrText>
      </w:r>
      <w:r w:rsidR="007F4ABB">
        <w:fldChar w:fldCharType="separate"/>
      </w:r>
      <w:r w:rsidR="00AA780A">
        <w:t>Příloha č. 2</w:t>
      </w:r>
      <w:r w:rsidR="007F4ABB">
        <w:fldChar w:fldCharType="end"/>
      </w:r>
      <w:r w:rsidR="00683603" w:rsidRPr="004E2BDD">
        <w:t xml:space="preserve"> </w:t>
      </w:r>
      <w:r w:rsidR="004669BD" w:rsidRPr="004E2BDD">
        <w:t>této kvalifikační dokumentace)</w:t>
      </w:r>
      <w:r w:rsidR="00683603" w:rsidRPr="004E2BDD">
        <w:t>.</w:t>
      </w:r>
      <w:r w:rsidR="000A0141">
        <w:t xml:space="preserve"> </w:t>
      </w:r>
      <w:r w:rsidRPr="004E2BDD">
        <w:t>Originály nebo úředně ověřené kopie dokladů prokazujících splnění kvalifikace je povinen předložit zadavateli dodavatel, se kterým má být uzavřena</w:t>
      </w:r>
      <w:r w:rsidR="008C3B7C">
        <w:t xml:space="preserve"> smlouva dle</w:t>
      </w:r>
      <w:r w:rsidRPr="004E2BDD">
        <w:t xml:space="preserve"> </w:t>
      </w:r>
      <w:r w:rsidR="008C3B7C" w:rsidRPr="00943CB2">
        <w:t xml:space="preserve">§ </w:t>
      </w:r>
      <w:r w:rsidR="008C3B7C">
        <w:t>53</w:t>
      </w:r>
      <w:r w:rsidR="008C3B7C" w:rsidRPr="00943CB2">
        <w:t xml:space="preserve"> zákona, a to před jejím uzavřením</w:t>
      </w:r>
      <w:r w:rsidRPr="004E2BDD">
        <w:t xml:space="preserve">. </w:t>
      </w:r>
    </w:p>
    <w:p w14:paraId="79A31FBE" w14:textId="77777777" w:rsidR="007A37D2" w:rsidRPr="00BA2827" w:rsidRDefault="007A37D2" w:rsidP="000A0141">
      <w:pPr>
        <w:pStyle w:val="1nadpis"/>
      </w:pPr>
      <w:bookmarkStart w:id="12" w:name="_Toc61857499"/>
      <w:r w:rsidRPr="00BA2827">
        <w:lastRenderedPageBreak/>
        <w:t>Technické kvalifikační předpoklady</w:t>
      </w:r>
      <w:bookmarkEnd w:id="12"/>
    </w:p>
    <w:p w14:paraId="0205A9DF" w14:textId="70E9DE90" w:rsidR="00066054" w:rsidRPr="008B6338" w:rsidRDefault="00AF5333" w:rsidP="000A0141">
      <w:pPr>
        <w:pStyle w:val="2margrubrika"/>
        <w:keepLines/>
      </w:pPr>
      <w:r w:rsidRPr="00BA2827">
        <w:t>Technické kvalifikační předpoklady</w:t>
      </w:r>
      <w:r w:rsidRPr="008B6338">
        <w:t xml:space="preserve"> </w:t>
      </w:r>
      <w:r>
        <w:t>d</w:t>
      </w:r>
      <w:r w:rsidR="00EA0272" w:rsidRPr="008B6338">
        <w:t xml:space="preserve">le § </w:t>
      </w:r>
      <w:r w:rsidR="00677235">
        <w:t>79</w:t>
      </w:r>
      <w:r w:rsidR="00EA0272" w:rsidRPr="008B6338">
        <w:t xml:space="preserve"> odst. </w:t>
      </w:r>
      <w:r w:rsidR="008B6338" w:rsidRPr="008B6338">
        <w:t>2</w:t>
      </w:r>
      <w:r w:rsidR="00EA0272" w:rsidRPr="008B6338">
        <w:t xml:space="preserve"> písm. </w:t>
      </w:r>
      <w:r w:rsidR="00677235">
        <w:t>b</w:t>
      </w:r>
      <w:r w:rsidR="00EA0272" w:rsidRPr="008B6338">
        <w:t>) zákona</w:t>
      </w:r>
    </w:p>
    <w:p w14:paraId="2E528E94" w14:textId="34048536" w:rsidR="00B331D2" w:rsidRPr="008B6338" w:rsidRDefault="00B331D2" w:rsidP="000A0141">
      <w:pPr>
        <w:pStyle w:val="2sltext"/>
        <w:keepLines/>
      </w:pPr>
      <w:bookmarkStart w:id="13" w:name="_Ref435099242"/>
      <w:r w:rsidRPr="008B6338">
        <w:t xml:space="preserve">Dle § </w:t>
      </w:r>
      <w:r w:rsidR="00677235">
        <w:t>79</w:t>
      </w:r>
      <w:r w:rsidRPr="008B6338">
        <w:t xml:space="preserve"> odst. </w:t>
      </w:r>
      <w:r w:rsidR="008B6338" w:rsidRPr="008B6338">
        <w:t>2</w:t>
      </w:r>
      <w:r w:rsidR="00677235">
        <w:t xml:space="preserve"> písm. b</w:t>
      </w:r>
      <w:r w:rsidRPr="008B6338">
        <w:t xml:space="preserve">) zákona dodavatel předloží </w:t>
      </w:r>
      <w:r w:rsidR="00E379CE" w:rsidRPr="008B6338">
        <w:t xml:space="preserve">seznam </w:t>
      </w:r>
      <w:r w:rsidR="008B6338" w:rsidRPr="008B6338">
        <w:t xml:space="preserve">významných služeb poskytnutých </w:t>
      </w:r>
      <w:r w:rsidR="00E379CE" w:rsidRPr="008B6338">
        <w:t xml:space="preserve">dodavatelem </w:t>
      </w:r>
      <w:r w:rsidR="008B6338" w:rsidRPr="008B6338">
        <w:t>v posledních 3</w:t>
      </w:r>
      <w:r w:rsidR="00E379CE" w:rsidRPr="008B6338">
        <w:t xml:space="preserve"> let</w:t>
      </w:r>
      <w:r w:rsidR="008B6338" w:rsidRPr="008B6338">
        <w:t>ech</w:t>
      </w:r>
      <w:r w:rsidR="00E379CE" w:rsidRPr="008B6338">
        <w:t xml:space="preserve"> </w:t>
      </w:r>
      <w:r w:rsidR="008B6338" w:rsidRPr="008B6338">
        <w:t>s uvedením jejich rozsahu a doby poskytnutí</w:t>
      </w:r>
      <w:bookmarkEnd w:id="13"/>
      <w:r w:rsidR="002A2AEF">
        <w:t>.</w:t>
      </w:r>
    </w:p>
    <w:p w14:paraId="303490F2" w14:textId="32D5E813" w:rsidR="00F87912" w:rsidRDefault="00B331D2" w:rsidP="00F2560E">
      <w:pPr>
        <w:pStyle w:val="2sltext"/>
        <w:keepLines/>
      </w:pPr>
      <w:r w:rsidRPr="00820BD5">
        <w:t>Tento technický kvalifikační předpoklad s</w:t>
      </w:r>
      <w:r w:rsidR="00E379CE" w:rsidRPr="00820BD5">
        <w:t>plňuje dodavatel, který předloží</w:t>
      </w:r>
      <w:r w:rsidR="00820BD5" w:rsidRPr="00820BD5">
        <w:t xml:space="preserve"> </w:t>
      </w:r>
      <w:r w:rsidR="008B6338" w:rsidRPr="00677235">
        <w:t xml:space="preserve">seznam významných služeb </w:t>
      </w:r>
      <w:r w:rsidR="008B6338" w:rsidRPr="00820BD5">
        <w:t xml:space="preserve">poskytnutých dodavatelem v posledních 3 letech </w:t>
      </w:r>
      <w:r w:rsidR="00820BD5" w:rsidRPr="00820BD5">
        <w:t xml:space="preserve">s uvedením </w:t>
      </w:r>
      <w:r w:rsidR="00677235">
        <w:t>uvedení ceny a doby jejich poskytnutí a identifikace objednatele</w:t>
      </w:r>
      <w:r w:rsidR="00820BD5">
        <w:t xml:space="preserve"> </w:t>
      </w:r>
      <w:r w:rsidR="00820BD5" w:rsidRPr="00820BD5">
        <w:t>ve formě čestného prohlášení, z něhož bude patrné splnění níže vymezené minimální úrovně tohoto kvalifikačního předpokladu.</w:t>
      </w:r>
    </w:p>
    <w:p w14:paraId="6BA961D6" w14:textId="77777777" w:rsidR="00820BD5" w:rsidRPr="001D771F" w:rsidRDefault="00820BD5" w:rsidP="000A0141">
      <w:pPr>
        <w:pStyle w:val="2sltext"/>
        <w:keepNext/>
      </w:pPr>
      <w:r>
        <w:t>S</w:t>
      </w:r>
      <w:r w:rsidRPr="001D771F">
        <w:t xml:space="preserve">eznam významných </w:t>
      </w:r>
      <w:r>
        <w:t>služeb</w:t>
      </w:r>
      <w:r w:rsidRPr="00DB13AF">
        <w:t xml:space="preserve">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_Ref427844429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 w:rsidRPr="00DB13AF">
        <w:t xml:space="preserve"> této </w:t>
      </w:r>
      <w:r>
        <w:t>kvalifikační dokumentace)</w:t>
      </w:r>
      <w:r w:rsidRPr="001D771F">
        <w:t>, přičemž přílohou tohoto seznamu musí být:</w:t>
      </w:r>
    </w:p>
    <w:p w14:paraId="31D0367C" w14:textId="377A8ED3" w:rsidR="00796907" w:rsidRPr="006F0B02" w:rsidRDefault="00820BD5" w:rsidP="006F0B02">
      <w:pPr>
        <w:pStyle w:val="2sltext"/>
      </w:pPr>
      <w:bookmarkStart w:id="14" w:name="_Ref435552364"/>
      <w:r w:rsidRPr="00820BD5">
        <w:t>Z</w:t>
      </w:r>
      <w:r w:rsidR="00677235">
        <w:t>e</w:t>
      </w:r>
      <w:r w:rsidRPr="00820BD5">
        <w:t xml:space="preserve"> seznamu významných služeb musí jednoznačně vyplývat, že dodavatel v uvedeném období poskytl</w:t>
      </w:r>
      <w:bookmarkEnd w:id="14"/>
      <w:r w:rsidR="006F0B02">
        <w:t xml:space="preserve"> </w:t>
      </w:r>
      <w:r w:rsidR="006F0B02" w:rsidRPr="006F0B02">
        <w:rPr>
          <w:b/>
        </w:rPr>
        <w:t xml:space="preserve">minimálně 3 významné služby, jejichž předmětem bylo zpracování projektové dokumentace stavby/staveb občanské vybavenosti o investičních nákladech minimálně </w:t>
      </w:r>
      <w:r w:rsidR="00677235">
        <w:rPr>
          <w:b/>
        </w:rPr>
        <w:t>40</w:t>
      </w:r>
      <w:r w:rsidR="006F0B02" w:rsidRPr="006F0B02">
        <w:rPr>
          <w:b/>
        </w:rPr>
        <w:t xml:space="preserve"> mil. Kč bez DPH</w:t>
      </w:r>
      <w:r w:rsidR="006A08FD">
        <w:rPr>
          <w:b/>
        </w:rPr>
        <w:t>, a to</w:t>
      </w:r>
      <w:r w:rsidR="006F0B02" w:rsidRPr="006F0B02">
        <w:rPr>
          <w:b/>
        </w:rPr>
        <w:t xml:space="preserve"> </w:t>
      </w:r>
      <w:r w:rsidR="00960393">
        <w:rPr>
          <w:b/>
        </w:rPr>
        <w:t>u</w:t>
      </w:r>
      <w:r w:rsidR="00960393" w:rsidRPr="006F0B02">
        <w:rPr>
          <w:b/>
        </w:rPr>
        <w:t xml:space="preserve"> </w:t>
      </w:r>
      <w:r w:rsidR="006F0B02" w:rsidRPr="006F0B02">
        <w:rPr>
          <w:b/>
        </w:rPr>
        <w:t>každ</w:t>
      </w:r>
      <w:r w:rsidR="00960393">
        <w:rPr>
          <w:b/>
        </w:rPr>
        <w:t>é</w:t>
      </w:r>
      <w:r w:rsidR="006F0B02" w:rsidRPr="006F0B02">
        <w:rPr>
          <w:b/>
        </w:rPr>
        <w:t xml:space="preserve"> významn</w:t>
      </w:r>
      <w:r w:rsidR="00960393">
        <w:rPr>
          <w:b/>
        </w:rPr>
        <w:t>é</w:t>
      </w:r>
      <w:r w:rsidR="006F0B02" w:rsidRPr="006F0B02">
        <w:rPr>
          <w:b/>
        </w:rPr>
        <w:t xml:space="preserve"> služb</w:t>
      </w:r>
      <w:r w:rsidR="00960393">
        <w:rPr>
          <w:b/>
        </w:rPr>
        <w:t>y</w:t>
      </w:r>
      <w:r w:rsidR="006F0B02" w:rsidRPr="006F0B02">
        <w:rPr>
          <w:b/>
        </w:rPr>
        <w:t>, přičemž:</w:t>
      </w:r>
    </w:p>
    <w:p w14:paraId="1BC70EC3" w14:textId="42A8F7E0" w:rsidR="006F0B02" w:rsidRPr="006F0B02" w:rsidRDefault="006F0B02" w:rsidP="006F0B02">
      <w:pPr>
        <w:pStyle w:val="3seznam"/>
      </w:pPr>
      <w:bookmarkStart w:id="15" w:name="_Ref435721593"/>
      <w:r w:rsidRPr="006F0B02">
        <w:rPr>
          <w:b/>
          <w:bCs/>
        </w:rPr>
        <w:t xml:space="preserve">předmětem </w:t>
      </w:r>
      <w:r w:rsidR="00A96E88">
        <w:rPr>
          <w:b/>
          <w:bCs/>
        </w:rPr>
        <w:t>minimálně</w:t>
      </w:r>
      <w:r w:rsidR="00A96E88" w:rsidRPr="006F0B02">
        <w:rPr>
          <w:b/>
          <w:bCs/>
        </w:rPr>
        <w:t xml:space="preserve"> </w:t>
      </w:r>
      <w:r w:rsidR="00A96E88">
        <w:rPr>
          <w:b/>
          <w:bCs/>
        </w:rPr>
        <w:t>2</w:t>
      </w:r>
      <w:r w:rsidR="00A96E88" w:rsidRPr="006F0B02">
        <w:rPr>
          <w:b/>
          <w:bCs/>
        </w:rPr>
        <w:t xml:space="preserve"> </w:t>
      </w:r>
      <w:r w:rsidRPr="006F0B02">
        <w:rPr>
          <w:b/>
          <w:bCs/>
        </w:rPr>
        <w:t xml:space="preserve">významných služeb bylo zpracování projektové dokumentace </w:t>
      </w:r>
      <w:r>
        <w:rPr>
          <w:b/>
          <w:bCs/>
        </w:rPr>
        <w:t>stavby/staveb pro zdravotnictví</w:t>
      </w:r>
      <w:bookmarkEnd w:id="15"/>
      <w:r w:rsidR="00960393">
        <w:rPr>
          <w:b/>
          <w:bCs/>
        </w:rPr>
        <w:t>;</w:t>
      </w:r>
    </w:p>
    <w:p w14:paraId="3E8E0EE7" w14:textId="72ED2342" w:rsidR="006F0B02" w:rsidRDefault="006F0B02" w:rsidP="001E268A">
      <w:pPr>
        <w:pStyle w:val="3seznam"/>
      </w:pPr>
      <w:r w:rsidRPr="006F0B02">
        <w:t xml:space="preserve">předmět </w:t>
      </w:r>
      <w:r w:rsidR="00A96E88">
        <w:t>minimálně 1</w:t>
      </w:r>
      <w:r w:rsidRPr="006F0B02">
        <w:t xml:space="preserve"> významné služby </w:t>
      </w:r>
      <w:r w:rsidR="003F51B7">
        <w:t xml:space="preserve">dle odst. </w:t>
      </w:r>
      <w:r w:rsidR="00C331A7">
        <w:fldChar w:fldCharType="begin"/>
      </w:r>
      <w:r w:rsidR="003F51B7">
        <w:instrText xml:space="preserve"> REF _Ref435721593 \w \h \d " písm. " </w:instrText>
      </w:r>
      <w:r w:rsidR="00C331A7">
        <w:fldChar w:fldCharType="separate"/>
      </w:r>
      <w:r w:rsidR="00AA780A">
        <w:t>4.4 písm. a)</w:t>
      </w:r>
      <w:r w:rsidR="00C331A7">
        <w:fldChar w:fldCharType="end"/>
      </w:r>
      <w:r w:rsidR="003F51B7">
        <w:t xml:space="preserve"> </w:t>
      </w:r>
      <w:r w:rsidR="00960393">
        <w:t xml:space="preserve">této kvalifikační dokumentace </w:t>
      </w:r>
      <w:r w:rsidRPr="006F0B02">
        <w:t>zahrnoval zpracování projektové dokumentace zdravotnické technologie.</w:t>
      </w:r>
    </w:p>
    <w:p w14:paraId="6932C392" w14:textId="5083FCB8" w:rsidR="00A51ADF" w:rsidRPr="00C420B5" w:rsidRDefault="00A51ADF" w:rsidP="001E268A">
      <w:pPr>
        <w:pStyle w:val="3seznam"/>
      </w:pPr>
      <w:r w:rsidRPr="006F0B02">
        <w:t xml:space="preserve">předmět </w:t>
      </w:r>
      <w:r>
        <w:t>minimálně 1</w:t>
      </w:r>
      <w:r w:rsidRPr="006F0B02">
        <w:t xml:space="preserve"> významné služby </w:t>
      </w:r>
      <w:r>
        <w:t xml:space="preserve">dle odst. </w:t>
      </w:r>
      <w:r>
        <w:fldChar w:fldCharType="begin"/>
      </w:r>
      <w:r>
        <w:instrText xml:space="preserve"> REF _Ref435721593 \w \h \d " písm. " </w:instrText>
      </w:r>
      <w:r>
        <w:fldChar w:fldCharType="separate"/>
      </w:r>
      <w:r>
        <w:t>4.4 písm. a)</w:t>
      </w:r>
      <w:r>
        <w:fldChar w:fldCharType="end"/>
      </w:r>
      <w:r>
        <w:t xml:space="preserve"> této kvalifikační dokumentace </w:t>
      </w:r>
      <w:r w:rsidRPr="006F0B02">
        <w:t>zahrnoval zpracování projektové</w:t>
      </w:r>
      <w:r>
        <w:t xml:space="preserve"> dokumentace</w:t>
      </w:r>
      <w:r w:rsidRPr="006F0B02">
        <w:t xml:space="preserve"> </w:t>
      </w:r>
      <w:r>
        <w:t xml:space="preserve">provozu </w:t>
      </w:r>
      <w:ins w:id="16" w:author="Milan Pavlun" w:date="2025-09-28T11:31:00Z" w16du:dateUtc="2025-09-28T09:31:00Z">
        <w:r w:rsidR="00564FD3">
          <w:t xml:space="preserve">laboratorního nebo </w:t>
        </w:r>
      </w:ins>
      <w:r w:rsidR="00D73426">
        <w:t xml:space="preserve">lůžkového oddělení zdravotnického nebo </w:t>
      </w:r>
      <w:r w:rsidR="00471E3D">
        <w:t xml:space="preserve">obdobného </w:t>
      </w:r>
      <w:r w:rsidR="00D73426">
        <w:t>zařízení</w:t>
      </w:r>
      <w:r w:rsidRPr="006F0B02">
        <w:t>.</w:t>
      </w:r>
    </w:p>
    <w:p w14:paraId="6ADE995E" w14:textId="73C5FAEF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</w:t>
      </w:r>
    </w:p>
    <w:p w14:paraId="78AEA91A" w14:textId="25B38AB6" w:rsidR="003F51B7" w:rsidRDefault="003F51B7" w:rsidP="00954B2E">
      <w:pPr>
        <w:pStyle w:val="2sltext"/>
      </w:pPr>
      <w:r w:rsidRPr="00BA67E5">
        <w:rPr>
          <w:b/>
        </w:rPr>
        <w:t xml:space="preserve">Projektovou dokumentací </w:t>
      </w:r>
      <w:r w:rsidR="00CB1308" w:rsidRPr="00CB1308">
        <w:rPr>
          <w:b/>
        </w:rPr>
        <w:t xml:space="preserve">stavby/staveb </w:t>
      </w:r>
      <w:r w:rsidRPr="00BA67E5">
        <w:rPr>
          <w:b/>
        </w:rPr>
        <w:t>se pro účely této</w:t>
      </w:r>
      <w:r w:rsidR="00AF5333">
        <w:rPr>
          <w:b/>
        </w:rPr>
        <w:t xml:space="preserve"> části</w:t>
      </w:r>
      <w:r w:rsidRPr="00BA67E5">
        <w:rPr>
          <w:b/>
        </w:rPr>
        <w:t xml:space="preserve"> kvalifikační dokumentace rozumí</w:t>
      </w:r>
      <w:r w:rsidRPr="006F0B02">
        <w:t xml:space="preserve"> následující</w:t>
      </w:r>
      <w:r w:rsidR="001E268A">
        <w:t xml:space="preserve"> stupně</w:t>
      </w:r>
      <w:r w:rsidRPr="006F0B02">
        <w:t xml:space="preserve"> projektové dokumentace ve smyslu </w:t>
      </w:r>
      <w:ins w:id="17" w:author="Milan Pavlun" w:date="2025-09-28T11:30:00Z" w16du:dateUtc="2025-09-28T09:30:00Z">
        <w:r w:rsidR="00315437">
          <w:t xml:space="preserve">v době zpracování PD platné </w:t>
        </w:r>
      </w:ins>
      <w:r w:rsidRPr="006F0B02">
        <w:t>vyhlášky</w:t>
      </w:r>
      <w:del w:id="18" w:author="Milan Pavlun" w:date="2025-09-28T11:30:00Z" w16du:dateUtc="2025-09-28T09:30:00Z">
        <w:r w:rsidDel="00315437">
          <w:delText xml:space="preserve"> č. 499/2006 Sb.</w:delText>
        </w:r>
      </w:del>
      <w:r>
        <w:t xml:space="preserve">, </w:t>
      </w:r>
      <w:r w:rsidRPr="006F0B02">
        <w:t>o dokumentaci staveb</w:t>
      </w:r>
      <w:r>
        <w:t>, ve znění pozdějších předpisů</w:t>
      </w:r>
      <w:r w:rsidR="00A96E88">
        <w:t xml:space="preserve"> (dále jen „</w:t>
      </w:r>
      <w:r w:rsidR="00A96E88" w:rsidRPr="00A96E88">
        <w:rPr>
          <w:b/>
          <w:i/>
        </w:rPr>
        <w:t>v</w:t>
      </w:r>
      <w:r w:rsidR="00A96E88" w:rsidRPr="00815094">
        <w:rPr>
          <w:b/>
          <w:i/>
        </w:rPr>
        <w:t>yhláška o dokumentaci staveb</w:t>
      </w:r>
      <w:r w:rsidR="00A96E88">
        <w:t>“</w:t>
      </w:r>
      <w:r w:rsidR="004B645D">
        <w:t>)</w:t>
      </w:r>
      <w:r w:rsidRPr="006F0B02">
        <w:t>:</w:t>
      </w:r>
    </w:p>
    <w:p w14:paraId="5F9A3152" w14:textId="77777777" w:rsidR="003F51B7" w:rsidRPr="00BA67E5" w:rsidRDefault="003F51B7" w:rsidP="00BA67E5">
      <w:pPr>
        <w:pStyle w:val="3seznam"/>
        <w:numPr>
          <w:ilvl w:val="2"/>
          <w:numId w:val="23"/>
        </w:numPr>
      </w:pPr>
      <w:r w:rsidRPr="00BA67E5">
        <w:t>společná dokumentace pro vydání společného územního rozhodnutí a stavebního povolení nebo</w:t>
      </w:r>
    </w:p>
    <w:p w14:paraId="3962FFC4" w14:textId="77777777" w:rsidR="003F51B7" w:rsidRPr="00BA67E5" w:rsidRDefault="003F51B7" w:rsidP="00BA67E5">
      <w:pPr>
        <w:pStyle w:val="3seznam"/>
      </w:pPr>
      <w:r w:rsidRPr="00BA67E5">
        <w:t>projektová dokumentace pro vydání stavebního povolení nebo</w:t>
      </w:r>
    </w:p>
    <w:p w14:paraId="25FAC80A" w14:textId="77777777" w:rsidR="006F0B02" w:rsidRPr="00BA67E5" w:rsidRDefault="003F51B7" w:rsidP="00BA67E5">
      <w:pPr>
        <w:pStyle w:val="3seznam"/>
      </w:pPr>
      <w:r w:rsidRPr="00BA67E5">
        <w:t>projektová dokumentace pro provádění stavby.</w:t>
      </w:r>
    </w:p>
    <w:p w14:paraId="20D8E633" w14:textId="77777777" w:rsidR="003F51B7" w:rsidRDefault="003F51B7" w:rsidP="00954B2E">
      <w:pPr>
        <w:pStyle w:val="2sltext"/>
      </w:pPr>
      <w:r w:rsidRPr="00954B2E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>
        <w:t xml:space="preserve">odnutí a 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815094">
        <w:rPr>
          <w:b/>
          <w:u w:val="single"/>
        </w:rPr>
        <w:t>akce</w:t>
      </w:r>
      <w:r w:rsidRPr="006A08FD">
        <w:rPr>
          <w:b/>
          <w:u w:val="single"/>
        </w:rPr>
        <w:t xml:space="preserve"> je </w:t>
      </w:r>
      <w:r w:rsidRPr="00815094">
        <w:rPr>
          <w:b/>
          <w:u w:val="single"/>
        </w:rPr>
        <w:t>jednou</w:t>
      </w:r>
      <w:r w:rsidRPr="00954B2E">
        <w:rPr>
          <w:b/>
          <w:u w:val="single"/>
        </w:rPr>
        <w:t xml:space="preserve"> významnou službou</w:t>
      </w:r>
      <w:r w:rsidRPr="006F0B02">
        <w:t>.</w:t>
      </w:r>
    </w:p>
    <w:p w14:paraId="3C03FFB4" w14:textId="77777777" w:rsidR="003F51B7" w:rsidRDefault="003F51B7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007579AE" w14:textId="6BF27DF0" w:rsidR="003F51B7" w:rsidRDefault="003F51B7" w:rsidP="00954B2E">
      <w:pPr>
        <w:pStyle w:val="2sltext"/>
      </w:pPr>
      <w:r w:rsidRPr="00815094">
        <w:rPr>
          <w:b/>
        </w:rPr>
        <w:t>V případě, že předmětem významné služby</w:t>
      </w:r>
      <w:r w:rsidRPr="003F51B7">
        <w:t xml:space="preserve"> dle této </w:t>
      </w:r>
      <w:r w:rsidR="00CB1308">
        <w:t xml:space="preserve">části </w:t>
      </w:r>
      <w:r w:rsidRPr="003F51B7">
        <w:t xml:space="preserve">kvalifikační dokumentace </w:t>
      </w:r>
      <w:r w:rsidRPr="00815094">
        <w:rPr>
          <w:b/>
        </w:rPr>
        <w:t xml:space="preserve">bylo zpracování projektové dokumentace, u které bylo předmětem projekčních prací rovněž zateplení </w:t>
      </w:r>
      <w:r w:rsidRPr="00815094">
        <w:rPr>
          <w:b/>
        </w:rPr>
        <w:lastRenderedPageBreak/>
        <w:t>obvodového pláště, zateplení střechy či výměna výplní otvorů stavby/staveb</w:t>
      </w:r>
      <w:r w:rsidRPr="003F51B7">
        <w:t xml:space="preserve">, </w:t>
      </w:r>
      <w:r w:rsidRPr="00815094">
        <w:rPr>
          <w:b/>
        </w:rPr>
        <w:t>musí investiční náklady ostatních částí stavby/staveb</w:t>
      </w:r>
      <w:r w:rsidRPr="003F51B7">
        <w:t xml:space="preserve"> (tj. nikoli zateplení obvodového pláště, zateplení střechy či výměn</w:t>
      </w:r>
      <w:r>
        <w:t>y</w:t>
      </w:r>
      <w:r w:rsidRPr="003F51B7">
        <w:t xml:space="preserve"> výplní otvorů stavby/staveb), </w:t>
      </w:r>
      <w:r w:rsidRPr="00815094">
        <w:rPr>
          <w:b/>
        </w:rPr>
        <w:t xml:space="preserve">které byly předmětem projekčních prací, dosáhnout </w:t>
      </w:r>
      <w:r w:rsidR="00A96E88">
        <w:rPr>
          <w:b/>
        </w:rPr>
        <w:t>minimálně</w:t>
      </w:r>
      <w:r w:rsidR="00A96E88" w:rsidRPr="00815094">
        <w:rPr>
          <w:b/>
        </w:rPr>
        <w:t xml:space="preserve"> </w:t>
      </w:r>
      <w:r w:rsidRPr="00815094">
        <w:rPr>
          <w:b/>
        </w:rPr>
        <w:t>30 mil. Kč bez DPH</w:t>
      </w:r>
      <w:r w:rsidR="006A08FD">
        <w:rPr>
          <w:b/>
        </w:rPr>
        <w:t>, a to</w:t>
      </w:r>
      <w:r w:rsidRPr="00815094">
        <w:rPr>
          <w:b/>
        </w:rPr>
        <w:t xml:space="preserve"> </w:t>
      </w:r>
      <w:r w:rsidR="00A96E88" w:rsidRPr="00815094">
        <w:rPr>
          <w:b/>
        </w:rPr>
        <w:t xml:space="preserve">u </w:t>
      </w:r>
      <w:r w:rsidRPr="00815094">
        <w:rPr>
          <w:b/>
        </w:rPr>
        <w:t>každ</w:t>
      </w:r>
      <w:r w:rsidR="00A96E88" w:rsidRPr="00815094">
        <w:rPr>
          <w:b/>
        </w:rPr>
        <w:t>é</w:t>
      </w:r>
      <w:r w:rsidRPr="00815094">
        <w:rPr>
          <w:b/>
        </w:rPr>
        <w:t xml:space="preserve"> významn</w:t>
      </w:r>
      <w:r w:rsidR="00A96E88" w:rsidRPr="00815094">
        <w:rPr>
          <w:b/>
        </w:rPr>
        <w:t>é</w:t>
      </w:r>
      <w:r w:rsidRPr="00815094">
        <w:rPr>
          <w:b/>
        </w:rPr>
        <w:t xml:space="preserve"> služb</w:t>
      </w:r>
      <w:r w:rsidR="00A96E88" w:rsidRPr="00815094">
        <w:rPr>
          <w:b/>
        </w:rPr>
        <w:t>y</w:t>
      </w:r>
      <w:r w:rsidRPr="00815094">
        <w:rPr>
          <w:b/>
        </w:rPr>
        <w:t>.</w:t>
      </w:r>
    </w:p>
    <w:p w14:paraId="35C9C128" w14:textId="01F8337E" w:rsidR="00965F90" w:rsidRPr="005902E9" w:rsidRDefault="00965F90" w:rsidP="00954B2E">
      <w:pPr>
        <w:pStyle w:val="2sltext"/>
      </w:pPr>
      <w:r w:rsidRPr="005902E9">
        <w:t xml:space="preserve">Z předložených dokladů musí být zřejmé, </w:t>
      </w:r>
      <w:r w:rsidRPr="00954B2E">
        <w:rPr>
          <w:b/>
        </w:rPr>
        <w:t xml:space="preserve">že dodavatel realizoval významné služby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 xml:space="preserve">ve výše uvedeném rozsahu i v případě, kdy byl subdodavatelem jiného dodavatele či součástí sdružení nebo jiného spojení dodavatelů, tzn. podíl dodavatele musí odpovídat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>požadavkům na příslušnou významnou službu.</w:t>
      </w:r>
    </w:p>
    <w:p w14:paraId="1803F72C" w14:textId="59731113" w:rsidR="00965F90" w:rsidRPr="005902E9" w:rsidRDefault="00965F90" w:rsidP="00954B2E">
      <w:pPr>
        <w:pStyle w:val="2sltext"/>
      </w:pPr>
      <w:r w:rsidRPr="005902E9">
        <w:rPr>
          <w:b/>
          <w:u w:val="single"/>
        </w:rPr>
        <w:t>Předmět a rozsah významných služeb</w:t>
      </w:r>
      <w:r w:rsidRPr="005902E9">
        <w:t xml:space="preserve"> (</w:t>
      </w:r>
      <w:r w:rsidRPr="00E27A4D">
        <w:t xml:space="preserve">zejm. </w:t>
      </w:r>
      <w:r w:rsidR="006A0EEE" w:rsidRPr="00E27A4D">
        <w:t xml:space="preserve">údaje o </w:t>
      </w:r>
      <w:r w:rsidRPr="00E27A4D">
        <w:t>druh</w:t>
      </w:r>
      <w:r w:rsidR="006A0EEE" w:rsidRPr="00E27A4D">
        <w:t>u</w:t>
      </w:r>
      <w:r w:rsidRPr="00E27A4D">
        <w:t xml:space="preserve"> stavby/staveb, </w:t>
      </w:r>
      <w:r w:rsidR="00815094">
        <w:t xml:space="preserve">o </w:t>
      </w:r>
      <w:r w:rsidRPr="00E27A4D">
        <w:t>investiční</w:t>
      </w:r>
      <w:r w:rsidR="00815094">
        <w:t>ch nákladech</w:t>
      </w:r>
      <w:r w:rsidR="006A0EEE" w:rsidRPr="00E27A4D">
        <w:t>,</w:t>
      </w:r>
      <w:r w:rsidR="00E423E9" w:rsidRPr="00E27A4D">
        <w:t xml:space="preserve"> případně též </w:t>
      </w:r>
      <w:r w:rsidR="00815094">
        <w:t xml:space="preserve">o </w:t>
      </w:r>
      <w:r w:rsidR="00E423E9" w:rsidRPr="00E27A4D">
        <w:t>investiční</w:t>
      </w:r>
      <w:r w:rsidR="00815094">
        <w:t>ch</w:t>
      </w:r>
      <w:r w:rsidR="00E423E9" w:rsidRPr="00E27A4D">
        <w:t xml:space="preserve"> </w:t>
      </w:r>
      <w:r w:rsidR="00815094">
        <w:t xml:space="preserve">nákladech </w:t>
      </w:r>
      <w:r w:rsidR="00E423E9" w:rsidRPr="00E27A4D">
        <w:t>zateplení</w:t>
      </w:r>
      <w:r w:rsidR="00815094">
        <w:t xml:space="preserve"> apod.</w:t>
      </w:r>
      <w:r w:rsidR="00E423E9" w:rsidRPr="00E27A4D">
        <w:t xml:space="preserve">, bylo-li </w:t>
      </w:r>
      <w:r w:rsidR="004B645D">
        <w:t xml:space="preserve">zateplení apod. </w:t>
      </w:r>
      <w:r w:rsidR="00E423E9" w:rsidRPr="00E27A4D">
        <w:t>předmětem stavebních prací</w:t>
      </w:r>
      <w:r w:rsidRPr="005902E9">
        <w:t xml:space="preserve">) </w:t>
      </w:r>
      <w:r w:rsidRPr="005902E9">
        <w:rPr>
          <w:b/>
          <w:u w:val="single"/>
        </w:rPr>
        <w:t>musí vyplývat z osvědčení objednatelů významných služeb</w:t>
      </w:r>
      <w:r w:rsidRPr="005902E9">
        <w:t xml:space="preserve">, </w:t>
      </w:r>
      <w:r w:rsidRPr="005902E9">
        <w:rPr>
          <w:b/>
        </w:rPr>
        <w:t>nikoli pouze ze seznamu významných služeb, čestného prohlášení dodavatele či jiných dokladů (částí nebo výňatků z technických zpráv, projektových dokumentací, soupisů prací ne</w:t>
      </w:r>
      <w:r w:rsidR="004B645D">
        <w:rPr>
          <w:b/>
        </w:rPr>
        <w:t>bo obdobných dokumentů), nebyly</w:t>
      </w:r>
      <w:r w:rsidR="004B645D">
        <w:rPr>
          <w:b/>
        </w:rPr>
        <w:noBreakHyphen/>
      </w:r>
      <w:r w:rsidRPr="005902E9">
        <w:rPr>
          <w:b/>
        </w:rPr>
        <w:t>li údaje v těchto jiných dokladech potvrzeny objednatelem významných služeb.</w:t>
      </w:r>
    </w:p>
    <w:p w14:paraId="6B2E178B" w14:textId="5FE5AC25" w:rsidR="00066054" w:rsidRPr="00820BD5" w:rsidRDefault="00AF5333" w:rsidP="000A0141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>le</w:t>
      </w:r>
      <w:r w:rsidR="00820BD5" w:rsidRPr="00820BD5">
        <w:t xml:space="preserve"> § </w:t>
      </w:r>
      <w:r w:rsidR="00677235">
        <w:t>79</w:t>
      </w:r>
      <w:r w:rsidR="00820BD5" w:rsidRPr="00820BD5">
        <w:t xml:space="preserve"> odst. 2 písm. </w:t>
      </w:r>
      <w:r w:rsidR="00677235">
        <w:t>c</w:t>
      </w:r>
      <w:r w:rsidR="00820BD5" w:rsidRPr="00820BD5">
        <w:t>) zákona</w:t>
      </w:r>
    </w:p>
    <w:p w14:paraId="624A110D" w14:textId="4A00A896" w:rsidR="00B331D2" w:rsidRPr="00820BD5" w:rsidRDefault="00820BD5" w:rsidP="000A0141">
      <w:pPr>
        <w:pStyle w:val="2sltext"/>
      </w:pPr>
      <w:bookmarkStart w:id="19" w:name="_Ref435099253"/>
      <w:r w:rsidRPr="00820BD5">
        <w:t xml:space="preserve">Dle § </w:t>
      </w:r>
      <w:r w:rsidR="00677235">
        <w:t>79</w:t>
      </w:r>
      <w:r w:rsidRPr="00820BD5">
        <w:t xml:space="preserve"> odst. 2 písm. </w:t>
      </w:r>
      <w:r w:rsidR="00677235">
        <w:t>c</w:t>
      </w:r>
      <w:r w:rsidRPr="00820BD5">
        <w:t>) zákona dodavatel předloží seznam techniků či technických útvarů, jež se budou podílet na plnění veřejné zakázky, a to zejména techniků či technických útvarů zajišťujících kontrolu jakosti, bez ohledu na to, zda se jedná o zaměstnance dodavatele nebo osoby v jiném vztahu k dodavateli.</w:t>
      </w:r>
      <w:bookmarkEnd w:id="19"/>
    </w:p>
    <w:p w14:paraId="4E7D0CBE" w14:textId="77777777" w:rsidR="00B331D2" w:rsidRPr="00820BD5" w:rsidRDefault="007A37D2" w:rsidP="00B331D2">
      <w:pPr>
        <w:pStyle w:val="2sltext"/>
      </w:pPr>
      <w:r w:rsidRPr="00820BD5">
        <w:t>Tento technický kvalifikační předpoklad splňuje dodavatel, který předloží</w:t>
      </w:r>
      <w:r w:rsidR="001D3A72" w:rsidRPr="00820BD5">
        <w:t xml:space="preserve"> </w:t>
      </w:r>
      <w:r w:rsidR="00B331D2" w:rsidRPr="00820BD5">
        <w:rPr>
          <w:b/>
        </w:rPr>
        <w:t>seznam osob, které se budou podílet na plnění předmětu veřejné zakázky</w:t>
      </w:r>
      <w:r w:rsidR="00B331D2" w:rsidRPr="00820BD5">
        <w:t xml:space="preserve"> (dále také jako „</w:t>
      </w:r>
      <w:r w:rsidR="00B331D2" w:rsidRPr="00820BD5">
        <w:rPr>
          <w:b/>
          <w:i/>
        </w:rPr>
        <w:t>realizační tým</w:t>
      </w:r>
      <w:r w:rsidR="00B331D2" w:rsidRPr="00820BD5">
        <w:t>“ nebo „</w:t>
      </w:r>
      <w:r w:rsidR="00B331D2" w:rsidRPr="00820BD5">
        <w:rPr>
          <w:b/>
          <w:i/>
        </w:rPr>
        <w:t>členové realizačního týmu</w:t>
      </w:r>
      <w:r w:rsidR="00B331D2" w:rsidRPr="00820BD5">
        <w:t>“)</w:t>
      </w:r>
      <w:r w:rsidR="00A8163F" w:rsidRPr="00820BD5">
        <w:t xml:space="preserve"> ve formě čestného prohlášení, </w:t>
      </w:r>
      <w:r w:rsidR="00A8163F" w:rsidRPr="00820BD5">
        <w:rPr>
          <w:rFonts w:asciiTheme="minorHAnsi" w:hAnsiTheme="minorHAnsi"/>
        </w:rPr>
        <w:t>z něhož bude patrné splnění níže vymezené minimální úrovně tohoto kvalifikačního předpokladu</w:t>
      </w:r>
      <w:r w:rsidR="00B331D2" w:rsidRPr="00820BD5">
        <w:t>.</w:t>
      </w:r>
    </w:p>
    <w:p w14:paraId="2E5EB9E1" w14:textId="77777777" w:rsidR="007A37D2" w:rsidRPr="00820BD5" w:rsidRDefault="007A37D2" w:rsidP="00066054">
      <w:pPr>
        <w:pStyle w:val="2sltext"/>
      </w:pPr>
      <w:r w:rsidRPr="00820BD5">
        <w:t>Seznam členů realizačního týmu zadavatel doporučuje zpracovat dle předlohy</w:t>
      </w:r>
      <w:r w:rsidR="00734BBF" w:rsidRPr="00820BD5">
        <w:t xml:space="preserve"> (</w:t>
      </w:r>
      <w:r w:rsidR="007F4ABB">
        <w:fldChar w:fldCharType="begin"/>
      </w:r>
      <w:r w:rsidR="007F4ABB">
        <w:instrText xml:space="preserve"> REF _Ref427844440 \n \h  \* MERGEFORMAT </w:instrText>
      </w:r>
      <w:r w:rsidR="007F4ABB">
        <w:fldChar w:fldCharType="separate"/>
      </w:r>
      <w:r w:rsidR="00AA780A">
        <w:t>Příloha č. 4</w:t>
      </w:r>
      <w:r w:rsidR="007F4ABB">
        <w:fldChar w:fldCharType="end"/>
      </w:r>
      <w:r w:rsidRPr="00820BD5">
        <w:t xml:space="preserve"> této </w:t>
      </w:r>
      <w:r w:rsidR="00A00936" w:rsidRPr="00820BD5">
        <w:t>kvalifikační</w:t>
      </w:r>
      <w:r w:rsidRPr="00820BD5">
        <w:t xml:space="preserve"> dokumentace</w:t>
      </w:r>
      <w:r w:rsidR="00734BBF" w:rsidRPr="00820BD5">
        <w:t>)</w:t>
      </w:r>
      <w:r w:rsidRPr="00820BD5">
        <w:t>.</w:t>
      </w:r>
    </w:p>
    <w:p w14:paraId="030DB2F3" w14:textId="77777777" w:rsidR="007A37D2" w:rsidRPr="00820BD5" w:rsidRDefault="00820BD5" w:rsidP="000A0141">
      <w:pPr>
        <w:pStyle w:val="2sltext"/>
        <w:keepNext/>
      </w:pPr>
      <w:r w:rsidRPr="00820BD5">
        <w:t>Ze seznamu členů realizačního týmu musí jednoznačně vyplývat, že dodavatel bude mít pro plnění předmětu veřejné zakázky k dispozici realizační tým složený z těchto osob:</w:t>
      </w:r>
    </w:p>
    <w:p w14:paraId="3F96CF52" w14:textId="77777777" w:rsidR="007A37D2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Vedoucí projektu (HIP)</w:t>
      </w:r>
    </w:p>
    <w:p w14:paraId="179C5BBA" w14:textId="77777777" w:rsidR="00A8163F" w:rsidRPr="00E423E9" w:rsidRDefault="00A8163F" w:rsidP="000A0141">
      <w:pPr>
        <w:pStyle w:val="4seznam"/>
        <w:keepLines/>
        <w:ind w:left="2127" w:hanging="709"/>
      </w:pPr>
      <w:r w:rsidRPr="00E423E9">
        <w:t>1 osoba</w:t>
      </w:r>
      <w:r w:rsidR="00A263AF" w:rsidRPr="00E423E9">
        <w:t>.</w:t>
      </w:r>
    </w:p>
    <w:p w14:paraId="6477BE5E" w14:textId="77777777" w:rsidR="00A8163F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stavební části projektu (projektant)</w:t>
      </w:r>
    </w:p>
    <w:p w14:paraId="60CF0725" w14:textId="77777777" w:rsidR="007A37D2" w:rsidRPr="00E423E9" w:rsidRDefault="007A37D2" w:rsidP="000A0141">
      <w:pPr>
        <w:pStyle w:val="4seznam"/>
        <w:keepLines/>
      </w:pPr>
      <w:r w:rsidRPr="00E423E9">
        <w:t>1 osoba.</w:t>
      </w:r>
    </w:p>
    <w:p w14:paraId="0151FEF8" w14:textId="77777777" w:rsidR="00820BD5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projektu zdravotnické technologie (technolog)</w:t>
      </w:r>
    </w:p>
    <w:p w14:paraId="41AF327B" w14:textId="77777777" w:rsidR="00820BD5" w:rsidRPr="00E423E9" w:rsidRDefault="00820BD5" w:rsidP="000A0141">
      <w:pPr>
        <w:pStyle w:val="4seznam"/>
        <w:keepLines/>
      </w:pPr>
      <w:r w:rsidRPr="00E423E9">
        <w:t>1 osoba.</w:t>
      </w:r>
    </w:p>
    <w:p w14:paraId="79306FF9" w14:textId="4AD90A3B" w:rsidR="001F3E3C" w:rsidRPr="00E423E9" w:rsidRDefault="001F3E3C" w:rsidP="00E423E9">
      <w:pPr>
        <w:pStyle w:val="2nesltext"/>
      </w:pPr>
      <w:r w:rsidRPr="00E423E9">
        <w:t>Dodavatel doloží k uvedeným členům realizačního týmu čestná prohlášení o postavení příslušných členů realizačního týmu vůči dodavateli; z čestného prohlášení</w:t>
      </w:r>
      <w:r w:rsidR="001605C0" w:rsidRPr="00E423E9">
        <w:t xml:space="preserve"> </w:t>
      </w:r>
      <w:r w:rsidRPr="00E423E9">
        <w:t xml:space="preserve">musí vyplývat závazek příslušného člena realizačního týmu podílet </w:t>
      </w:r>
      <w:r w:rsidR="001605C0" w:rsidRPr="00E423E9">
        <w:t xml:space="preserve">se </w:t>
      </w:r>
      <w:r w:rsidRPr="00E423E9">
        <w:t>na plnění předmětu veřejné zakázky</w:t>
      </w:r>
      <w:r w:rsidR="001605C0" w:rsidRPr="00E423E9">
        <w:t xml:space="preserve"> v příslušné pozici v realizačním týmu</w:t>
      </w:r>
      <w:r w:rsidRPr="00E423E9">
        <w:t>; v případě, že příslušn</w:t>
      </w:r>
      <w:r w:rsidR="001605C0" w:rsidRPr="00E423E9">
        <w:t>ý člen realizačního týmu</w:t>
      </w:r>
      <w:r w:rsidRPr="00E423E9">
        <w:t xml:space="preserve"> je s</w:t>
      </w:r>
      <w:r w:rsidR="001605C0" w:rsidRPr="00E423E9">
        <w:t xml:space="preserve">ám </w:t>
      </w:r>
      <w:r w:rsidRPr="00E423E9">
        <w:t xml:space="preserve">dodavatelem nebo není vůči dodavateli v pracovním či obdobném poměru, bude vztah mezi </w:t>
      </w:r>
      <w:r w:rsidR="001605C0" w:rsidRPr="00E423E9">
        <w:t>tímto členem realizačního týmu</w:t>
      </w:r>
      <w:r w:rsidRPr="00E423E9">
        <w:t xml:space="preserve"> a dodavatelem posuzován </w:t>
      </w:r>
      <w:r w:rsidR="00762B17" w:rsidRPr="00E423E9">
        <w:t>jako prokazování splnění části kvalifikace prostřednictv</w:t>
      </w:r>
      <w:r w:rsidR="00DA6CC8">
        <w:t xml:space="preserve">ím subdodavatele ve smyslu </w:t>
      </w:r>
      <w:r w:rsidR="00677235" w:rsidRPr="004E2BDD">
        <w:t xml:space="preserve">§ </w:t>
      </w:r>
      <w:r w:rsidR="00677235">
        <w:t>83 odst. 1</w:t>
      </w:r>
      <w:r w:rsidR="00677235" w:rsidRPr="004E2BDD">
        <w:t xml:space="preserve"> zákona</w:t>
      </w:r>
      <w:r w:rsidRPr="00E423E9">
        <w:t>.</w:t>
      </w:r>
    </w:p>
    <w:p w14:paraId="5244A036" w14:textId="146A5816" w:rsidR="00066054" w:rsidRPr="005754DE" w:rsidRDefault="00AF5333" w:rsidP="009B6F96">
      <w:pPr>
        <w:pStyle w:val="2margrubrika"/>
      </w:pPr>
      <w:r w:rsidRPr="00BA2827">
        <w:lastRenderedPageBreak/>
        <w:t>Technické kvalifikační předpoklady</w:t>
      </w:r>
      <w:r w:rsidRPr="008B6338">
        <w:t xml:space="preserve"> </w:t>
      </w:r>
      <w:r>
        <w:t>d</w:t>
      </w:r>
      <w:r w:rsidRPr="008B6338">
        <w:t xml:space="preserve">le </w:t>
      </w:r>
      <w:r w:rsidR="005754DE" w:rsidRPr="008D1B14">
        <w:t xml:space="preserve">§ </w:t>
      </w:r>
      <w:r w:rsidR="00677235">
        <w:t>79</w:t>
      </w:r>
      <w:r w:rsidR="005754DE" w:rsidRPr="008D1B14">
        <w:t xml:space="preserve"> odst. 2 písm. </w:t>
      </w:r>
      <w:r w:rsidR="00677235">
        <w:t>d</w:t>
      </w:r>
      <w:r w:rsidR="005754DE">
        <w:t>) zákona</w:t>
      </w:r>
    </w:p>
    <w:p w14:paraId="2DC32217" w14:textId="66D24F52" w:rsidR="007A37D2" w:rsidRPr="005754DE" w:rsidRDefault="005754DE" w:rsidP="009B6F96">
      <w:pPr>
        <w:pStyle w:val="2sltext"/>
        <w:keepNext/>
      </w:pPr>
      <w:bookmarkStart w:id="20" w:name="_Ref435105895"/>
      <w:r w:rsidRPr="005754DE">
        <w:t xml:space="preserve">Dle § </w:t>
      </w:r>
      <w:r w:rsidR="00677235">
        <w:t>79 odst. 2 písm. d</w:t>
      </w:r>
      <w:r w:rsidRPr="005754DE">
        <w:t>) zákona dodavatel předloží osvědčení o vzdělání a odborné kvalifikaci dodavatele nebo vedoucích zaměstnanců dodavatele nebo osob v obdobném postavení a osob odpovědných za poskytování příslušných služeb.</w:t>
      </w:r>
      <w:bookmarkEnd w:id="20"/>
    </w:p>
    <w:p w14:paraId="31FFAA77" w14:textId="77777777" w:rsidR="007A37D2" w:rsidRPr="005754DE" w:rsidRDefault="007A37D2" w:rsidP="00066054">
      <w:pPr>
        <w:pStyle w:val="2sltext"/>
      </w:pPr>
      <w:r w:rsidRPr="005754DE">
        <w:t xml:space="preserve">Tento technický kvalifikační předpoklad splňuje dodavatel, který předloží </w:t>
      </w:r>
      <w:r w:rsidRPr="005754DE">
        <w:rPr>
          <w:b/>
        </w:rPr>
        <w:t>doklady osvědčující vzdělání a odbornou kvalifikaci</w:t>
      </w:r>
      <w:r w:rsidRPr="005754DE">
        <w:t xml:space="preserve"> členů realizačního týmu.</w:t>
      </w:r>
    </w:p>
    <w:p w14:paraId="383B7677" w14:textId="77777777" w:rsidR="007A37D2" w:rsidRPr="005754DE" w:rsidRDefault="005754DE" w:rsidP="00E72146">
      <w:pPr>
        <w:pStyle w:val="2sltext"/>
        <w:keepNext/>
      </w:pPr>
      <w:r w:rsidRPr="005754DE">
        <w:t>Z dokladů osvědčujících vzdělání a odbornou kvalifikaci členů realizačního týmu musí jednoznačně vyplývat, že dodavatel bude mít pro plnění předmětu veřejné zakázky k dispozici realizační tým splňující tyto požadavky:</w:t>
      </w:r>
    </w:p>
    <w:p w14:paraId="5C3C87E6" w14:textId="77777777" w:rsidR="00C953BC" w:rsidRPr="0054696F" w:rsidRDefault="005754DE" w:rsidP="009B6F96">
      <w:pPr>
        <w:pStyle w:val="3seznam"/>
        <w:keepNext/>
        <w:rPr>
          <w:b/>
        </w:rPr>
      </w:pPr>
      <w:r w:rsidRPr="0054696F">
        <w:rPr>
          <w:b/>
          <w:bCs/>
        </w:rPr>
        <w:t>Vedoucí projektu (HIP)</w:t>
      </w:r>
    </w:p>
    <w:p w14:paraId="19366623" w14:textId="77777777" w:rsidR="005A16C4" w:rsidRPr="002E3067" w:rsidRDefault="00C953BC" w:rsidP="00F35567">
      <w:pPr>
        <w:pStyle w:val="4seznam"/>
        <w:ind w:left="2127" w:hanging="709"/>
      </w:pPr>
      <w:r w:rsidRPr="0054696F">
        <w:rPr>
          <w:rFonts w:asciiTheme="minorHAnsi" w:hAnsiTheme="minorHAnsi"/>
          <w:bCs/>
        </w:rPr>
        <w:t xml:space="preserve">autorizace: </w:t>
      </w:r>
      <w:r w:rsidR="00F34095" w:rsidRPr="0054696F">
        <w:rPr>
          <w:rFonts w:asciiTheme="minorHAnsi" w:hAnsiTheme="minorHAnsi"/>
          <w:b/>
          <w:bCs/>
        </w:rPr>
        <w:t xml:space="preserve">autorizovaný architekt </w:t>
      </w:r>
      <w:r w:rsidRPr="0054696F">
        <w:rPr>
          <w:rFonts w:asciiTheme="minorHAnsi" w:hAnsiTheme="minorHAnsi"/>
          <w:bCs/>
        </w:rPr>
        <w:t xml:space="preserve">podle autorizačního zákona </w:t>
      </w:r>
      <w:r w:rsidRPr="0054696F">
        <w:rPr>
          <w:rFonts w:asciiTheme="minorHAnsi" w:hAnsiTheme="minorHAnsi"/>
          <w:b/>
          <w:bCs/>
        </w:rPr>
        <w:t xml:space="preserve">v oboru </w:t>
      </w:r>
      <w:r w:rsidR="00F34095" w:rsidRPr="0054696F">
        <w:rPr>
          <w:b/>
        </w:rPr>
        <w:t xml:space="preserve">Architektura, územní plánování, krajinářská architektura </w:t>
      </w:r>
      <w:r w:rsidR="00F34095" w:rsidRPr="0054696F">
        <w:t>(a</w:t>
      </w:r>
      <w:r w:rsidR="00F34095" w:rsidRPr="0054696F">
        <w:rPr>
          <w:lang w:eastAsia="cs-CZ"/>
        </w:rPr>
        <w:t>utorizace se všeobecnou působností)</w:t>
      </w:r>
      <w:r w:rsidR="00F34095" w:rsidRPr="0054696F">
        <w:rPr>
          <w:rFonts w:asciiTheme="minorHAnsi" w:hAnsiTheme="minorHAnsi"/>
          <w:b/>
          <w:bCs/>
        </w:rPr>
        <w:t xml:space="preserve"> nebo Architektura, nebo autorizovaný </w:t>
      </w:r>
      <w:r w:rsidR="00F34095" w:rsidRPr="0054696F">
        <w:rPr>
          <w:b/>
        </w:rPr>
        <w:t>inženýr, technik nebo stavitel</w:t>
      </w:r>
      <w:r w:rsidR="00F34095" w:rsidRPr="0054696F">
        <w:rPr>
          <w:rFonts w:asciiTheme="minorHAnsi" w:hAnsiTheme="minorHAnsi"/>
          <w:bCs/>
        </w:rPr>
        <w:t xml:space="preserve"> podle autorizačního zákona </w:t>
      </w:r>
      <w:r w:rsidR="00F34095" w:rsidRPr="0054696F">
        <w:rPr>
          <w:rFonts w:asciiTheme="minorHAnsi" w:hAnsiTheme="minorHAnsi"/>
          <w:b/>
          <w:bCs/>
        </w:rPr>
        <w:t xml:space="preserve">v oboru </w:t>
      </w:r>
      <w:r w:rsidRPr="0054696F">
        <w:rPr>
          <w:rFonts w:asciiTheme="minorHAnsi" w:hAnsiTheme="minorHAnsi"/>
          <w:b/>
          <w:bCs/>
        </w:rPr>
        <w:t>Pozemní stavby</w:t>
      </w:r>
    </w:p>
    <w:p w14:paraId="56F90F8D" w14:textId="203EB59F" w:rsidR="005A16C4" w:rsidRPr="0054696F" w:rsidRDefault="002E3067" w:rsidP="002E3067">
      <w:pPr>
        <w:pStyle w:val="4text"/>
      </w:pPr>
      <w:r>
        <w:t>D</w:t>
      </w:r>
      <w:r w:rsidR="005754DE" w:rsidRPr="0054696F">
        <w:t>odavatel uvede údaje o autorizaci do seznamu členů realizačního týmu</w:t>
      </w:r>
      <w:r w:rsidR="00691A5A">
        <w:t xml:space="preserve"> a p</w:t>
      </w:r>
      <w:r w:rsidR="00691A5A" w:rsidRPr="00691A5A">
        <w:t>ředloží kopii dokladu o autorizaci člena realizačního týmu</w:t>
      </w:r>
      <w:r>
        <w:t>.</w:t>
      </w:r>
    </w:p>
    <w:p w14:paraId="2BD66EF6" w14:textId="77777777" w:rsidR="005A16C4" w:rsidRPr="0054696F" w:rsidRDefault="00C953BC" w:rsidP="00BA67E5">
      <w:pPr>
        <w:pStyle w:val="4seznam"/>
      </w:pPr>
      <w:r w:rsidRPr="0054696F">
        <w:t xml:space="preserve">minimální odborná kvalifikace: </w:t>
      </w:r>
      <w:r w:rsidR="00F34095" w:rsidRPr="0054696F">
        <w:rPr>
          <w:b/>
        </w:rPr>
        <w:t xml:space="preserve">délka praxe minimálně 5 let v oblasti </w:t>
      </w:r>
      <w:r w:rsidR="00BA67E5" w:rsidRPr="00BA67E5">
        <w:rPr>
          <w:rFonts w:asciiTheme="minorHAnsi" w:hAnsiTheme="minorHAnsi"/>
          <w:b/>
          <w:bCs/>
        </w:rPr>
        <w:t>projektové činnosti ve výstavbě</w:t>
      </w:r>
    </w:p>
    <w:p w14:paraId="5C6BABEE" w14:textId="77777777" w:rsidR="00C953BC" w:rsidRPr="0054696F" w:rsidRDefault="002E3067" w:rsidP="002E3067">
      <w:pPr>
        <w:pStyle w:val="4text"/>
      </w:pPr>
      <w:r>
        <w:t>D</w:t>
      </w:r>
      <w:r w:rsidR="005A16C4" w:rsidRPr="0054696F">
        <w:t xml:space="preserve">odavatel uvede délku praxe do </w:t>
      </w:r>
      <w:r>
        <w:t>seznamu členů realizačního týmu.</w:t>
      </w:r>
    </w:p>
    <w:p w14:paraId="602A0F82" w14:textId="335C61E8" w:rsidR="006A08FD" w:rsidRDefault="00655C8F" w:rsidP="006A08FD">
      <w:pPr>
        <w:pStyle w:val="4seznam"/>
        <w:rPr>
          <w:b/>
        </w:rPr>
      </w:pPr>
      <w:r w:rsidRPr="006A08FD">
        <w:rPr>
          <w:rFonts w:asciiTheme="minorHAnsi" w:hAnsiTheme="minorHAnsi" w:cs="Arial"/>
        </w:rPr>
        <w:t>zkušenosti</w:t>
      </w:r>
      <w:r w:rsidR="00A263AF" w:rsidRPr="006A08FD">
        <w:rPr>
          <w:rFonts w:asciiTheme="minorHAnsi" w:hAnsiTheme="minorHAnsi" w:cs="Arial"/>
        </w:rPr>
        <w:t xml:space="preserve">: </w:t>
      </w:r>
      <w:r w:rsidR="00BA67E5" w:rsidRPr="006A08FD">
        <w:rPr>
          <w:rFonts w:asciiTheme="minorHAnsi" w:hAnsiTheme="minorHAnsi" w:cs="Arial"/>
          <w:b/>
        </w:rPr>
        <w:t>v posledních 5 letech</w:t>
      </w:r>
      <w:r w:rsidR="00815094" w:rsidRPr="006A08FD">
        <w:rPr>
          <w:rFonts w:asciiTheme="minorHAnsi" w:hAnsiTheme="minorHAnsi" w:cs="Arial"/>
          <w:b/>
        </w:rPr>
        <w:t xml:space="preserve"> poskytl </w:t>
      </w:r>
      <w:r w:rsidR="00A96E88" w:rsidRPr="006A08FD">
        <w:rPr>
          <w:rFonts w:asciiTheme="minorHAnsi" w:hAnsiTheme="minorHAnsi" w:cs="Arial"/>
          <w:b/>
        </w:rPr>
        <w:t>minimálně 2</w:t>
      </w:r>
      <w:r w:rsidR="002E3067" w:rsidRPr="006A08FD">
        <w:rPr>
          <w:rFonts w:asciiTheme="minorHAnsi" w:hAnsiTheme="minorHAnsi" w:cs="Arial"/>
          <w:b/>
        </w:rPr>
        <w:t xml:space="preserve"> </w:t>
      </w:r>
      <w:r w:rsidR="00AA780A">
        <w:rPr>
          <w:rFonts w:asciiTheme="minorHAnsi" w:hAnsiTheme="minorHAnsi" w:cs="Arial"/>
          <w:b/>
        </w:rPr>
        <w:t xml:space="preserve">významné </w:t>
      </w:r>
      <w:r w:rsidR="002E3067" w:rsidRPr="006A08FD">
        <w:rPr>
          <w:rFonts w:asciiTheme="minorHAnsi" w:hAnsiTheme="minorHAnsi" w:cs="Arial"/>
          <w:b/>
        </w:rPr>
        <w:t xml:space="preserve">služby spočívající </w:t>
      </w:r>
      <w:r w:rsidR="002E3067" w:rsidRPr="006A08FD">
        <w:rPr>
          <w:b/>
        </w:rPr>
        <w:t>ve</w:t>
      </w:r>
      <w:r w:rsidR="001109CA" w:rsidRPr="006A08FD">
        <w:rPr>
          <w:b/>
        </w:rPr>
        <w:t xml:space="preserve"> </w:t>
      </w:r>
      <w:r w:rsidR="00BA67E5" w:rsidRPr="006A08FD">
        <w:rPr>
          <w:b/>
        </w:rPr>
        <w:t>zpracování</w:t>
      </w:r>
      <w:r w:rsidR="006A08FD">
        <w:rPr>
          <w:b/>
        </w:rPr>
        <w:t>:</w:t>
      </w:r>
    </w:p>
    <w:p w14:paraId="29AFBE20" w14:textId="247A9025" w:rsidR="005A16C4" w:rsidRPr="00F83C2E" w:rsidRDefault="00BA67E5" w:rsidP="00F83C2E">
      <w:pPr>
        <w:pStyle w:val="5seznam"/>
        <w:rPr>
          <w:b/>
        </w:rPr>
      </w:pPr>
      <w:r w:rsidRPr="00F83C2E">
        <w:rPr>
          <w:b/>
        </w:rPr>
        <w:t>projektové dokumentace st</w:t>
      </w:r>
      <w:r w:rsidR="00CB1308" w:rsidRPr="00F83C2E">
        <w:rPr>
          <w:b/>
        </w:rPr>
        <w:t>avby</w:t>
      </w:r>
      <w:r w:rsidRPr="00F83C2E">
        <w:rPr>
          <w:b/>
        </w:rPr>
        <w:t>/stav</w:t>
      </w:r>
      <w:r w:rsidR="00CB1308" w:rsidRPr="00F83C2E">
        <w:rPr>
          <w:b/>
        </w:rPr>
        <w:t>eb</w:t>
      </w:r>
      <w:r w:rsidRPr="00F83C2E">
        <w:rPr>
          <w:b/>
        </w:rPr>
        <w:t xml:space="preserve"> pro zdravotnictví o investičních nákladech minimálně </w:t>
      </w:r>
      <w:r w:rsidR="00677235" w:rsidRPr="00471E3D">
        <w:rPr>
          <w:b/>
        </w:rPr>
        <w:t>30</w:t>
      </w:r>
      <w:r w:rsidRPr="00F83C2E">
        <w:rPr>
          <w:b/>
        </w:rPr>
        <w:t xml:space="preserve"> mil. Kč bez DPH</w:t>
      </w:r>
      <w:r w:rsidR="006A08FD" w:rsidRPr="00F83C2E">
        <w:rPr>
          <w:b/>
        </w:rPr>
        <w:t>, a to</w:t>
      </w:r>
      <w:r w:rsidRPr="00F83C2E">
        <w:rPr>
          <w:b/>
        </w:rPr>
        <w:t xml:space="preserve"> </w:t>
      </w:r>
      <w:r w:rsidR="00D16228" w:rsidRPr="00F83C2E">
        <w:rPr>
          <w:b/>
        </w:rPr>
        <w:t>u každé služby</w:t>
      </w:r>
    </w:p>
    <w:p w14:paraId="561DA458" w14:textId="6867DFFC" w:rsidR="00A263AF" w:rsidRPr="0054696F" w:rsidRDefault="002E3067" w:rsidP="002E3067">
      <w:pPr>
        <w:pStyle w:val="4text"/>
      </w:pPr>
      <w:r>
        <w:t>D</w:t>
      </w:r>
      <w:r w:rsidR="005A16C4" w:rsidRPr="0054696F">
        <w:t xml:space="preserve">odavatel uvede </w:t>
      </w:r>
      <w:r w:rsidR="00DA6CC8">
        <w:t>významné služby</w:t>
      </w:r>
      <w:r w:rsidR="00A263AF" w:rsidRPr="0054696F">
        <w:t xml:space="preserve"> </w:t>
      </w:r>
      <w:r w:rsidR="00DA6CC8">
        <w:t>této osoby</w:t>
      </w:r>
      <w:r w:rsidR="00A263AF" w:rsidRPr="0054696F">
        <w:t xml:space="preserve"> </w:t>
      </w:r>
      <w:r w:rsidR="005A16C4" w:rsidRPr="0054696F">
        <w:t>do seznamu členů realizačního týmu</w:t>
      </w:r>
      <w:r w:rsidR="00A263AF" w:rsidRPr="0054696F">
        <w:t xml:space="preserve"> s</w:t>
      </w:r>
      <w:r w:rsidR="006A08FD">
        <w:t> </w:t>
      </w:r>
      <w:r w:rsidR="00A263AF" w:rsidRPr="0054696F">
        <w:t xml:space="preserve">uvedením názvu </w:t>
      </w:r>
      <w:r>
        <w:t>investiční akce</w:t>
      </w:r>
      <w:r w:rsidR="00A263AF" w:rsidRPr="0054696F">
        <w:t xml:space="preserve">, popisu předmětu </w:t>
      </w:r>
      <w:r w:rsidR="00F822FF" w:rsidRPr="001109CA">
        <w:t>služby</w:t>
      </w:r>
      <w:r w:rsidR="00A263AF" w:rsidRPr="0054696F">
        <w:t>, finančního objemu</w:t>
      </w:r>
      <w:r w:rsidR="00F822FF" w:rsidRPr="0054696F">
        <w:t xml:space="preserve"> </w:t>
      </w:r>
      <w:r w:rsidR="00DA6CC8">
        <w:t>investiční akce v</w:t>
      </w:r>
      <w:r w:rsidR="006A08FD">
        <w:t> </w:t>
      </w:r>
      <w:r w:rsidR="00DA6CC8">
        <w:t>Kč bez DPH a </w:t>
      </w:r>
      <w:r w:rsidR="00A263AF" w:rsidRPr="0054696F">
        <w:t xml:space="preserve">názvu objednatele (investora) </w:t>
      </w:r>
      <w:r w:rsidR="00F822FF" w:rsidRPr="0054696F">
        <w:t>služby</w:t>
      </w:r>
      <w:r>
        <w:t>.</w:t>
      </w:r>
    </w:p>
    <w:p w14:paraId="4A36B230" w14:textId="77777777" w:rsidR="00C953BC" w:rsidRPr="0083530D" w:rsidRDefault="005754DE" w:rsidP="009B6F96">
      <w:pPr>
        <w:pStyle w:val="3seznam"/>
        <w:keepNext/>
        <w:rPr>
          <w:b/>
        </w:rPr>
      </w:pPr>
      <w:r w:rsidRPr="0083530D">
        <w:rPr>
          <w:b/>
          <w:bCs/>
        </w:rPr>
        <w:t>Zpracovatel stavební části projektu (projektant)</w:t>
      </w:r>
    </w:p>
    <w:p w14:paraId="2F5EBCB2" w14:textId="0CF1C5A1" w:rsidR="00F34095" w:rsidRPr="0083530D" w:rsidRDefault="00F34095" w:rsidP="00F34095">
      <w:pPr>
        <w:pStyle w:val="4seznam"/>
        <w:ind w:left="2127" w:hanging="709"/>
      </w:pPr>
      <w:r w:rsidRPr="0083530D">
        <w:rPr>
          <w:rFonts w:asciiTheme="minorHAnsi" w:hAnsiTheme="minorHAnsi"/>
          <w:bCs/>
        </w:rPr>
        <w:t xml:space="preserve">autorizace: </w:t>
      </w:r>
      <w:r w:rsidRPr="0083530D">
        <w:rPr>
          <w:rFonts w:asciiTheme="minorHAnsi" w:hAnsiTheme="minorHAnsi"/>
          <w:b/>
          <w:bCs/>
        </w:rPr>
        <w:t xml:space="preserve">autorizovaný architekt </w:t>
      </w:r>
      <w:r w:rsidRPr="0083530D">
        <w:rPr>
          <w:rFonts w:asciiTheme="minorHAnsi" w:hAnsiTheme="minorHAnsi"/>
          <w:bCs/>
        </w:rPr>
        <w:t xml:space="preserve">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 xml:space="preserve">oboru </w:t>
      </w:r>
      <w:r w:rsidRPr="0083530D">
        <w:rPr>
          <w:b/>
        </w:rPr>
        <w:t xml:space="preserve">Architektura, územní plánování, krajinářská architektura </w:t>
      </w:r>
      <w:r w:rsidRPr="0083530D">
        <w:t>(a</w:t>
      </w:r>
      <w:r w:rsidRPr="0083530D">
        <w:rPr>
          <w:lang w:eastAsia="cs-CZ"/>
        </w:rPr>
        <w:t>utorizace se všeobecnou působností)</w:t>
      </w:r>
      <w:r w:rsidRPr="0083530D">
        <w:rPr>
          <w:rFonts w:asciiTheme="minorHAnsi" w:hAnsiTheme="minorHAnsi"/>
          <w:b/>
          <w:bCs/>
        </w:rPr>
        <w:t xml:space="preserve"> nebo Architektura, nebo autorizovaný </w:t>
      </w:r>
      <w:r w:rsidRPr="0083530D">
        <w:rPr>
          <w:b/>
        </w:rPr>
        <w:t>inženýr, technik nebo stavitel</w:t>
      </w:r>
      <w:r w:rsidRPr="0083530D">
        <w:rPr>
          <w:rFonts w:asciiTheme="minorHAnsi" w:hAnsiTheme="minorHAnsi"/>
          <w:bCs/>
        </w:rPr>
        <w:t xml:space="preserve"> 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>oboru Pozemní stavby</w:t>
      </w:r>
    </w:p>
    <w:p w14:paraId="6079C9A9" w14:textId="07EFF9CB" w:rsidR="00190C88" w:rsidRPr="0083530D" w:rsidRDefault="002E3067" w:rsidP="002E3067">
      <w:pPr>
        <w:pStyle w:val="4text"/>
      </w:pPr>
      <w:r>
        <w:t>D</w:t>
      </w:r>
      <w:r w:rsidR="00F34095" w:rsidRPr="0083530D">
        <w:t>odavatel uvede údaje o autorizaci do s</w:t>
      </w:r>
      <w:r>
        <w:t>eznamu členů realizačního týmu</w:t>
      </w:r>
      <w:r w:rsidR="00691A5A" w:rsidRPr="00691A5A">
        <w:t xml:space="preserve"> </w:t>
      </w:r>
      <w:r w:rsidR="00691A5A">
        <w:t>a p</w:t>
      </w:r>
      <w:r w:rsidR="00691A5A" w:rsidRPr="00691A5A">
        <w:t>ředloží kopii dokladu o autorizaci člena realizačního týmu</w:t>
      </w:r>
      <w:r>
        <w:t>.</w:t>
      </w:r>
    </w:p>
    <w:p w14:paraId="3B3A3FCC" w14:textId="32375AED" w:rsidR="00190C88" w:rsidRPr="0083530D" w:rsidRDefault="00190C88" w:rsidP="0083530D">
      <w:pPr>
        <w:pStyle w:val="4seznam"/>
      </w:pPr>
      <w:r w:rsidRPr="0083530D">
        <w:t xml:space="preserve">minimální odborná kvalifikace: </w:t>
      </w:r>
      <w:r w:rsidR="00F34095" w:rsidRPr="0083530D">
        <w:rPr>
          <w:b/>
        </w:rPr>
        <w:t>délka praxe minimálně 5 let v</w:t>
      </w:r>
      <w:r w:rsidR="006A08FD">
        <w:rPr>
          <w:b/>
        </w:rPr>
        <w:t> </w:t>
      </w:r>
      <w:r w:rsidR="00F34095" w:rsidRPr="0083530D">
        <w:rPr>
          <w:b/>
        </w:rPr>
        <w:t xml:space="preserve">oblasti </w:t>
      </w:r>
      <w:r w:rsidR="0083530D" w:rsidRPr="0083530D">
        <w:rPr>
          <w:rFonts w:asciiTheme="minorHAnsi" w:hAnsiTheme="minorHAnsi"/>
          <w:b/>
          <w:bCs/>
        </w:rPr>
        <w:t>projektové činnosti ve výstavbě</w:t>
      </w:r>
    </w:p>
    <w:p w14:paraId="44AE4210" w14:textId="77777777" w:rsidR="00190C88" w:rsidRPr="0083530D" w:rsidRDefault="002E3067" w:rsidP="002E3067">
      <w:pPr>
        <w:pStyle w:val="4text"/>
      </w:pPr>
      <w:r>
        <w:t>D</w:t>
      </w:r>
      <w:r w:rsidR="00190C88" w:rsidRPr="0083530D">
        <w:t xml:space="preserve">odavatel uvede délku praxe do </w:t>
      </w:r>
      <w:r>
        <w:t>seznamu členů realizačního týmu.</w:t>
      </w:r>
    </w:p>
    <w:p w14:paraId="6C292831" w14:textId="29C63141" w:rsidR="001109CA" w:rsidRPr="001109CA" w:rsidRDefault="00655C8F" w:rsidP="001109CA">
      <w:pPr>
        <w:pStyle w:val="4seznam"/>
      </w:pPr>
      <w:r w:rsidRPr="0083530D">
        <w:rPr>
          <w:rFonts w:asciiTheme="minorHAnsi" w:hAnsiTheme="minorHAnsi" w:cs="Arial"/>
        </w:rPr>
        <w:t>zkušenosti</w:t>
      </w:r>
      <w:r w:rsidR="00190C88" w:rsidRPr="0083530D">
        <w:rPr>
          <w:rFonts w:asciiTheme="minorHAnsi" w:hAnsiTheme="minorHAnsi" w:cs="Arial"/>
        </w:rPr>
        <w:t xml:space="preserve">: </w:t>
      </w:r>
      <w:r w:rsidR="001109CA" w:rsidRPr="002E3067">
        <w:rPr>
          <w:rFonts w:asciiTheme="minorHAnsi" w:hAnsiTheme="minorHAnsi" w:cs="Arial"/>
          <w:b/>
        </w:rPr>
        <w:t>v</w:t>
      </w:r>
      <w:r w:rsidR="006A08FD">
        <w:rPr>
          <w:rFonts w:asciiTheme="minorHAnsi" w:hAnsiTheme="minorHAnsi" w:cs="Arial"/>
          <w:b/>
        </w:rPr>
        <w:t> </w:t>
      </w:r>
      <w:r w:rsidR="001109CA" w:rsidRPr="002E3067">
        <w:rPr>
          <w:rFonts w:asciiTheme="minorHAnsi" w:hAnsiTheme="minorHAnsi" w:cs="Arial"/>
          <w:b/>
        </w:rPr>
        <w:t xml:space="preserve">posledních 5 letech </w:t>
      </w:r>
      <w:r w:rsidR="006A08FD">
        <w:rPr>
          <w:rFonts w:asciiTheme="minorHAnsi" w:hAnsiTheme="minorHAnsi" w:cs="Arial"/>
          <w:b/>
        </w:rPr>
        <w:t xml:space="preserve">poskytl </w:t>
      </w:r>
      <w:r w:rsidR="00A96E88">
        <w:rPr>
          <w:rFonts w:asciiTheme="minorHAnsi" w:hAnsiTheme="minorHAnsi" w:cs="Arial"/>
          <w:b/>
        </w:rPr>
        <w:t>minimálně 2</w:t>
      </w:r>
      <w:r w:rsidR="00AA780A">
        <w:rPr>
          <w:rFonts w:asciiTheme="minorHAnsi" w:hAnsiTheme="minorHAnsi" w:cs="Arial"/>
          <w:b/>
        </w:rPr>
        <w:t xml:space="preserve"> významné</w:t>
      </w:r>
      <w:r w:rsidR="002E3067" w:rsidRPr="002E3067">
        <w:rPr>
          <w:rFonts w:asciiTheme="minorHAnsi" w:hAnsiTheme="minorHAnsi" w:cs="Arial"/>
          <w:b/>
        </w:rPr>
        <w:t xml:space="preserve"> služby spočívající ve </w:t>
      </w:r>
      <w:r w:rsidR="001109CA" w:rsidRPr="002E3067">
        <w:rPr>
          <w:rFonts w:asciiTheme="minorHAnsi" w:hAnsiTheme="minorHAnsi" w:cs="Arial"/>
          <w:b/>
        </w:rPr>
        <w:t>zpracování:</w:t>
      </w:r>
    </w:p>
    <w:p w14:paraId="01F7CB7A" w14:textId="3B3E491D" w:rsidR="001109CA" w:rsidRPr="006A08FD" w:rsidRDefault="00CB1308" w:rsidP="00CB1308">
      <w:pPr>
        <w:pStyle w:val="5seznam"/>
        <w:rPr>
          <w:b/>
        </w:rPr>
      </w:pPr>
      <w:r w:rsidRPr="006A08FD">
        <w:rPr>
          <w:b/>
        </w:rPr>
        <w:t xml:space="preserve">projektové dokumentace stavby/staveb </w:t>
      </w:r>
      <w:r w:rsidR="001109CA" w:rsidRPr="006A08FD">
        <w:rPr>
          <w:b/>
        </w:rPr>
        <w:t xml:space="preserve">občanské vybavenosti o investičních nákladech minimálně </w:t>
      </w:r>
      <w:r w:rsidR="00677235" w:rsidRPr="00471E3D">
        <w:rPr>
          <w:b/>
        </w:rPr>
        <w:t>15</w:t>
      </w:r>
      <w:r w:rsidRPr="006A08FD">
        <w:rPr>
          <w:b/>
        </w:rPr>
        <w:t xml:space="preserve"> mil. Kč bez DPH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 w:rsidRPr="006A08FD">
        <w:rPr>
          <w:b/>
        </w:rPr>
        <w:t>u každé služby</w:t>
      </w:r>
    </w:p>
    <w:p w14:paraId="1A45BB8C" w14:textId="77777777" w:rsidR="001109CA" w:rsidRPr="006A08FD" w:rsidRDefault="001109CA" w:rsidP="001109CA">
      <w:pPr>
        <w:pStyle w:val="5text"/>
        <w:rPr>
          <w:b/>
        </w:rPr>
      </w:pPr>
      <w:r w:rsidRPr="006A08FD">
        <w:rPr>
          <w:b/>
        </w:rPr>
        <w:lastRenderedPageBreak/>
        <w:t>nebo</w:t>
      </w:r>
    </w:p>
    <w:p w14:paraId="0038B47F" w14:textId="75AF42BE" w:rsidR="001109CA" w:rsidRPr="006A08FD" w:rsidRDefault="001109CA" w:rsidP="001109CA">
      <w:pPr>
        <w:pStyle w:val="5seznam"/>
        <w:rPr>
          <w:b/>
        </w:rPr>
      </w:pPr>
      <w:r w:rsidRPr="006A08FD">
        <w:rPr>
          <w:b/>
        </w:rPr>
        <w:t>části/částí projektové dokumentace stavby</w:t>
      </w:r>
      <w:r w:rsidR="00CB1308" w:rsidRPr="006A08FD">
        <w:rPr>
          <w:b/>
        </w:rPr>
        <w:t xml:space="preserve">/staveb občanské vybavenosti </w:t>
      </w:r>
      <w:r w:rsidRPr="006A08FD">
        <w:rPr>
          <w:b/>
        </w:rPr>
        <w:t xml:space="preserve">o investičních nákladech minimálně </w:t>
      </w:r>
      <w:r w:rsidR="00677235" w:rsidRPr="009E1733">
        <w:rPr>
          <w:b/>
          <w:color w:val="FF0000"/>
        </w:rPr>
        <w:t>15</w:t>
      </w:r>
      <w:r w:rsidRPr="006A08FD">
        <w:rPr>
          <w:b/>
        </w:rPr>
        <w:t xml:space="preserve"> mil. Kč bez DPH </w:t>
      </w:r>
      <w:r w:rsidR="006A08FD">
        <w:rPr>
          <w:b/>
        </w:rPr>
        <w:t>u</w:t>
      </w:r>
      <w:r w:rsidR="006A08FD" w:rsidRPr="006A08FD">
        <w:rPr>
          <w:b/>
        </w:rPr>
        <w:t xml:space="preserve"> </w:t>
      </w:r>
      <w:r w:rsidRPr="006A08FD">
        <w:rPr>
          <w:b/>
        </w:rPr>
        <w:t>zpracovatelem zpracovan</w:t>
      </w:r>
      <w:r w:rsidR="006A08FD">
        <w:rPr>
          <w:b/>
        </w:rPr>
        <w:t>é</w:t>
      </w:r>
      <w:r w:rsidRPr="006A08FD">
        <w:rPr>
          <w:b/>
        </w:rPr>
        <w:t xml:space="preserve"> část</w:t>
      </w:r>
      <w:r w:rsidR="006A08FD">
        <w:rPr>
          <w:b/>
        </w:rPr>
        <w:t>i</w:t>
      </w:r>
      <w:r w:rsidRPr="006A08FD">
        <w:rPr>
          <w:b/>
        </w:rPr>
        <w:t>/část</w:t>
      </w:r>
      <w:r w:rsidR="006A08FD">
        <w:rPr>
          <w:b/>
        </w:rPr>
        <w:t>í</w:t>
      </w:r>
      <w:r w:rsidR="00E75553">
        <w:rPr>
          <w:b/>
        </w:rPr>
        <w:t xml:space="preserve"> </w:t>
      </w:r>
      <w:r w:rsidR="00E75553" w:rsidRPr="006A08FD">
        <w:rPr>
          <w:b/>
        </w:rPr>
        <w:t>projektové dokumentace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>
        <w:rPr>
          <w:b/>
        </w:rPr>
        <w:t>u každé služby</w:t>
      </w:r>
    </w:p>
    <w:p w14:paraId="1A710CF5" w14:textId="77777777" w:rsidR="00190C88" w:rsidRPr="0083530D" w:rsidRDefault="002E3067" w:rsidP="002E3067">
      <w:pPr>
        <w:pStyle w:val="4text"/>
      </w:pPr>
      <w:r>
        <w:t>D</w:t>
      </w:r>
      <w:r w:rsidRPr="0054696F">
        <w:t xml:space="preserve">odavatel uvede </w:t>
      </w:r>
      <w:r>
        <w:t>významné služby</w:t>
      </w:r>
      <w:r w:rsidRPr="0054696F">
        <w:t xml:space="preserve"> </w:t>
      </w:r>
      <w:r>
        <w:t>této osoby</w:t>
      </w:r>
      <w:r w:rsidRPr="0054696F">
        <w:t xml:space="preserve"> do seznamu členů realizačního týmu s uvedením názvu </w:t>
      </w:r>
      <w:r>
        <w:t>investiční akce</w:t>
      </w:r>
      <w:r w:rsidRPr="0054696F">
        <w:t xml:space="preserve">, popisu předmětu </w:t>
      </w:r>
      <w:r w:rsidRPr="001109CA">
        <w:t>služby</w:t>
      </w:r>
      <w:r w:rsidRPr="0054696F">
        <w:t xml:space="preserve">, finančního objemu </w:t>
      </w:r>
      <w:r>
        <w:t>investiční akce v Kč bez DPH a </w:t>
      </w:r>
      <w:r w:rsidRPr="0054696F">
        <w:t>názvu objednatele (investora) služby</w:t>
      </w:r>
      <w:r>
        <w:t>.</w:t>
      </w:r>
    </w:p>
    <w:p w14:paraId="17489AFB" w14:textId="77777777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§ 56 odst. 2 písm. </w:t>
      </w:r>
      <w:r w:rsidR="00864841">
        <w:t>e</w:t>
      </w:r>
      <w:r w:rsidRPr="008B6338">
        <w:t>) zákona</w:t>
      </w:r>
    </w:p>
    <w:p w14:paraId="576E5F22" w14:textId="63CC325C" w:rsidR="00BA67E5" w:rsidRDefault="00BA67E5" w:rsidP="00954B2E">
      <w:pPr>
        <w:pStyle w:val="2sltext"/>
      </w:pPr>
      <w:r w:rsidRPr="00BA67E5">
        <w:rPr>
          <w:b/>
        </w:rPr>
        <w:t>Projektovou dokumentací</w:t>
      </w:r>
      <w:r w:rsidR="00CB1308" w:rsidRPr="00CB1308">
        <w:rPr>
          <w:b/>
        </w:rPr>
        <w:t xml:space="preserve"> stavby/staveb</w:t>
      </w:r>
      <w:r w:rsidRPr="00BA67E5">
        <w:rPr>
          <w:b/>
        </w:rPr>
        <w:t xml:space="preserve"> se pro účely</w:t>
      </w:r>
      <w:r w:rsidR="00AF5333">
        <w:rPr>
          <w:b/>
        </w:rPr>
        <w:t xml:space="preserve"> </w:t>
      </w:r>
      <w:r w:rsidRPr="00BA67E5">
        <w:rPr>
          <w:b/>
        </w:rPr>
        <w:t xml:space="preserve">této </w:t>
      </w:r>
      <w:r w:rsidR="00AF5333">
        <w:rPr>
          <w:b/>
        </w:rPr>
        <w:t xml:space="preserve">části </w:t>
      </w:r>
      <w:r w:rsidRPr="00BA67E5">
        <w:rPr>
          <w:b/>
        </w:rPr>
        <w:t>kvalifikační dokumentace rozumí</w:t>
      </w:r>
      <w:r w:rsidRPr="006F0B02">
        <w:t xml:space="preserve"> následující </w:t>
      </w:r>
      <w:r w:rsidR="001E268A">
        <w:t xml:space="preserve">stupně </w:t>
      </w:r>
      <w:r w:rsidRPr="006F0B02">
        <w:t xml:space="preserve">projektové dokumentace ve smyslu </w:t>
      </w:r>
      <w:r w:rsidR="00A96E88">
        <w:t>vyhlášky</w:t>
      </w:r>
      <w:r>
        <w:t xml:space="preserve"> </w:t>
      </w:r>
      <w:r w:rsidRPr="006F0B02">
        <w:t>o dokumentaci staveb:</w:t>
      </w:r>
    </w:p>
    <w:p w14:paraId="40446DEC" w14:textId="77777777" w:rsidR="00BA67E5" w:rsidRDefault="00BA67E5" w:rsidP="00BA67E5">
      <w:pPr>
        <w:pStyle w:val="3seznam"/>
        <w:numPr>
          <w:ilvl w:val="2"/>
          <w:numId w:val="24"/>
        </w:numPr>
      </w:pPr>
      <w:r w:rsidRPr="006F0B02">
        <w:t>společná dokumentace pro vydání společného územního rozhodnutí a stavebního povolení nebo</w:t>
      </w:r>
    </w:p>
    <w:p w14:paraId="1C39D705" w14:textId="77777777" w:rsidR="00BA67E5" w:rsidRDefault="00BA67E5" w:rsidP="00BA67E5">
      <w:pPr>
        <w:pStyle w:val="3seznam"/>
      </w:pPr>
      <w:r w:rsidRPr="006F0B02">
        <w:t>projektová dokumentace pro vydání stavebního povolení nebo</w:t>
      </w:r>
    </w:p>
    <w:p w14:paraId="71FA9DF3" w14:textId="77777777" w:rsidR="00BA67E5" w:rsidRDefault="00BA67E5" w:rsidP="00BA67E5">
      <w:pPr>
        <w:pStyle w:val="3seznam"/>
      </w:pPr>
      <w:r w:rsidRPr="006F0B02">
        <w:t>projektová dokumentace pro provádění stavby.</w:t>
      </w:r>
    </w:p>
    <w:p w14:paraId="368A69E4" w14:textId="06ED0625" w:rsidR="00BA67E5" w:rsidRDefault="00BA67E5" w:rsidP="00954B2E">
      <w:pPr>
        <w:pStyle w:val="2sltext"/>
      </w:pPr>
      <w:r w:rsidRPr="005B4B4A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</w:t>
      </w:r>
      <w:r w:rsidR="00AF5333" w:rsidRPr="00954B2E">
        <w:rPr>
          <w:b/>
        </w:rPr>
        <w:t xml:space="preserve"> (nebo její části, je-li zpracování části projektové dokumentace připuštěno)</w:t>
      </w:r>
      <w:r w:rsidRPr="00954B2E">
        <w:rPr>
          <w:b/>
        </w:rPr>
        <w:t xml:space="preserve">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 w:rsidR="00AF5333">
        <w:t>odnutí a </w:t>
      </w:r>
      <w:r>
        <w:t xml:space="preserve">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5B4B4A">
        <w:rPr>
          <w:b/>
          <w:u w:val="single"/>
        </w:rPr>
        <w:t>akce je jednou významnou</w:t>
      </w:r>
      <w:r w:rsidRPr="00954B2E">
        <w:rPr>
          <w:b/>
          <w:u w:val="single"/>
        </w:rPr>
        <w:t xml:space="preserve"> službou</w:t>
      </w:r>
      <w:r w:rsidRPr="006F0B02">
        <w:t>.</w:t>
      </w:r>
    </w:p>
    <w:p w14:paraId="770D17FB" w14:textId="77777777" w:rsidR="00BA67E5" w:rsidRDefault="00BA67E5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4C5DF550" w14:textId="434C18CD" w:rsidR="00BA67E5" w:rsidRDefault="00BA67E5" w:rsidP="00954B2E">
      <w:pPr>
        <w:pStyle w:val="2sltext"/>
      </w:pPr>
      <w:r w:rsidRPr="003F51B7">
        <w:t xml:space="preserve">V případě, že předmětem významné služby dle této </w:t>
      </w:r>
      <w:r w:rsidR="00CB1308">
        <w:t xml:space="preserve">části </w:t>
      </w:r>
      <w:r w:rsidRPr="003F51B7">
        <w:t>kvalifikační dokumentace bylo zpracování projektové dokumentace, u které bylo předmětem projekčních prací rovněž zateplení obvodového pláště, zateplení střechy či výměna výplní otvorů stavby/staveb, musí investiční náklady ostatních částí stavby/staveb (tj. nikoli zateplení obvodového pláště, zateplení střechy či výměn</w:t>
      </w:r>
      <w:r>
        <w:t>y</w:t>
      </w:r>
      <w:r w:rsidRPr="003F51B7">
        <w:t xml:space="preserve"> výplní otvorů stavby/staveb), které byly předmětem projekčních prací, dosáhnout </w:t>
      </w:r>
      <w:r w:rsidR="00A96E88">
        <w:t>minimálně</w:t>
      </w:r>
      <w:r w:rsidR="00A96E88" w:rsidRPr="003F51B7">
        <w:t xml:space="preserve"> </w:t>
      </w:r>
      <w:r w:rsidR="00FA6081">
        <w:t>15</w:t>
      </w:r>
      <w:r w:rsidRPr="003F51B7">
        <w:t xml:space="preserve"> mil. Kč bez DPH za každou významnou službu.</w:t>
      </w:r>
    </w:p>
    <w:p w14:paraId="4B98E517" w14:textId="77777777" w:rsidR="00AF5333" w:rsidRPr="00BA67E5" w:rsidRDefault="00AF5333" w:rsidP="00AF5333">
      <w:pPr>
        <w:pStyle w:val="2margrubrika"/>
      </w:pPr>
      <w:r>
        <w:t>Společná ustanovení pro technické kvalifikační předpoklady</w:t>
      </w:r>
    </w:p>
    <w:p w14:paraId="439973D4" w14:textId="53DA2BED" w:rsidR="000A0141" w:rsidRDefault="000A0141" w:rsidP="004F3849">
      <w:pPr>
        <w:pStyle w:val="2sltext"/>
      </w:pPr>
      <w:r w:rsidRPr="00E27A4D">
        <w:rPr>
          <w:b/>
          <w:u w:val="single"/>
        </w:rPr>
        <w:t>V nabídce prokazuje dodavatel splnění technických kvalifikačních předpokladů dle odst</w:t>
      </w:r>
      <w:r w:rsidR="00E27A4D" w:rsidRPr="00E27A4D">
        <w:rPr>
          <w:b/>
          <w:u w:val="single"/>
        </w:rPr>
        <w:t>.</w:t>
      </w:r>
      <w:r w:rsidR="00E27A4D">
        <w:rPr>
          <w:b/>
          <w:u w:val="single"/>
        </w:rPr>
        <w:t> </w:t>
      </w:r>
      <w:r w:rsidR="007F4ABB">
        <w:fldChar w:fldCharType="begin"/>
      </w:r>
      <w:r w:rsidR="007F4ABB">
        <w:instrText xml:space="preserve"> REF _Ref435099242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</w:t>
      </w:r>
      <w:r w:rsidR="007F4ABB">
        <w:fldChar w:fldCharType="end"/>
      </w:r>
      <w:r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_Ref435099253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4.11</w:t>
      </w:r>
      <w:r w:rsidR="007F4ABB">
        <w:fldChar w:fldCharType="end"/>
      </w:r>
      <w:r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_Ref435105895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4.15</w:t>
      </w:r>
      <w:r w:rsidR="007F4ABB">
        <w:fldChar w:fldCharType="end"/>
      </w:r>
      <w:r w:rsidRPr="00E27A4D">
        <w:rPr>
          <w:b/>
          <w:u w:val="single"/>
        </w:rPr>
        <w:t xml:space="preserve"> této kvalifikační dokumentace předložením</w:t>
      </w:r>
      <w:r w:rsidRPr="000D092B">
        <w:t xml:space="preserve"> seznamu významných </w:t>
      </w:r>
      <w:r>
        <w:t>služeb, resp. seznamu členů realizačního týmu,</w:t>
      </w:r>
      <w:r w:rsidRPr="000D092B">
        <w:t xml:space="preserve"> ve formě </w:t>
      </w:r>
      <w:r w:rsidRPr="00E27A4D">
        <w:rPr>
          <w:b/>
          <w:u w:val="single"/>
        </w:rPr>
        <w:t>čestného prohlášení</w:t>
      </w:r>
      <w:r w:rsidRPr="000D092B">
        <w:t xml:space="preserve"> </w:t>
      </w:r>
      <w:r w:rsidRPr="004E2BDD">
        <w:t xml:space="preserve">podepsaného osobou prokazatelně oprávněnou zastupovat dodavatele, z jehož obsahu musí být zřejmé, že dodavatel splňuje příslušné </w:t>
      </w:r>
      <w:r>
        <w:t>technické</w:t>
      </w:r>
      <w:r w:rsidRPr="004E2BDD">
        <w:t xml:space="preserve"> kvalifikační předpoklady požadované zadavatelem</w:t>
      </w:r>
      <w:r>
        <w:t>. S</w:t>
      </w:r>
      <w:r w:rsidRPr="000D092B">
        <w:t xml:space="preserve">eznam významných </w:t>
      </w:r>
      <w:r>
        <w:t xml:space="preserve">služeb, resp. seznam členů realizačního týmu, </w:t>
      </w:r>
      <w:r w:rsidRPr="004E2BDD">
        <w:t>zadavatel doporučuje zpracovat dle předlohy (</w:t>
      </w:r>
      <w:r w:rsidR="00C331A7">
        <w:fldChar w:fldCharType="begin"/>
      </w:r>
      <w:r>
        <w:instrText xml:space="preserve"> REF _Ref435099471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>
        <w:t xml:space="preserve">, resp. </w:t>
      </w:r>
      <w:r w:rsidR="00C331A7">
        <w:fldChar w:fldCharType="begin"/>
      </w:r>
      <w:r>
        <w:instrText xml:space="preserve"> REF _Ref427844440 \n \h </w:instrText>
      </w:r>
      <w:r w:rsidR="00C331A7">
        <w:fldChar w:fldCharType="separate"/>
      </w:r>
      <w:r w:rsidR="00AA780A">
        <w:t>Příloha č. 4</w:t>
      </w:r>
      <w:r w:rsidR="00C331A7">
        <w:fldChar w:fldCharType="end"/>
      </w:r>
      <w:r>
        <w:t xml:space="preserve"> </w:t>
      </w:r>
      <w:r w:rsidRPr="004E2BDD">
        <w:t>této kvalifikační dokumentace).</w:t>
      </w:r>
      <w:r>
        <w:t xml:space="preserve"> </w:t>
      </w:r>
      <w:r w:rsidRPr="000D092B">
        <w:t xml:space="preserve">Originály nebo úředně ověřené kopie dokladů prokazujících splnění kvalifikace je povinen předložit zadavateli dodavatel, se kterým má být uzavřena smlouva dle § </w:t>
      </w:r>
      <w:r w:rsidR="00FA6081">
        <w:t>53</w:t>
      </w:r>
      <w:r w:rsidRPr="000D092B">
        <w:t xml:space="preserve"> zákona, a to před jejím uzavřením. </w:t>
      </w:r>
    </w:p>
    <w:p w14:paraId="03B9A78F" w14:textId="159CB5C1" w:rsidR="00977ECE" w:rsidRDefault="00977ECE" w:rsidP="00977ECE">
      <w:pPr>
        <w:pStyle w:val="2sltext"/>
      </w:pPr>
      <w:r w:rsidRPr="00977ECE">
        <w:t>Pro přepočty finančních údajů v cizí měně (tedy v jiné měně než korunách českých) předložených při prokazování splnění kvalifikace bude použit devizový kurz České</w:t>
      </w:r>
      <w:r>
        <w:t xml:space="preserve"> národní banky vyhlášený ke dni ukončení realizace plnění, jimž prokazuje technické kvalifikační předpoklady</w:t>
      </w:r>
      <w:r w:rsidRPr="00977ECE">
        <w:t>.</w:t>
      </w:r>
    </w:p>
    <w:p w14:paraId="7DEE943A" w14:textId="77777777" w:rsidR="008237DA" w:rsidRPr="00CB2AFC" w:rsidRDefault="008237DA" w:rsidP="006F0B02">
      <w:pPr>
        <w:pStyle w:val="1nadpis"/>
      </w:pPr>
      <w:bookmarkStart w:id="21" w:name="_Toc427760472"/>
      <w:bookmarkStart w:id="22" w:name="_Toc61857500"/>
      <w:r w:rsidRPr="006F0B02">
        <w:lastRenderedPageBreak/>
        <w:t>Společná</w:t>
      </w:r>
      <w:r w:rsidRPr="00CB2AFC">
        <w:t xml:space="preserve"> ustanovení ke kvalifikaci</w:t>
      </w:r>
      <w:bookmarkEnd w:id="4"/>
      <w:bookmarkEnd w:id="21"/>
      <w:bookmarkEnd w:id="22"/>
      <w:r w:rsidRPr="00CB2AFC">
        <w:t xml:space="preserve"> </w:t>
      </w:r>
    </w:p>
    <w:p w14:paraId="44B97965" w14:textId="77777777" w:rsidR="007A37D2" w:rsidRPr="00CB2AFC" w:rsidRDefault="007A37D2" w:rsidP="00E07A30">
      <w:pPr>
        <w:pStyle w:val="2margrubrika"/>
      </w:pPr>
      <w:bookmarkStart w:id="23" w:name="_Toc304446803"/>
      <w:bookmarkStart w:id="24" w:name="_Toc314828792"/>
      <w:bookmarkStart w:id="25" w:name="_Toc331152230"/>
      <w:bookmarkStart w:id="26" w:name="_Toc390288273"/>
      <w:bookmarkStart w:id="27" w:name="_Toc427148203"/>
      <w:r w:rsidRPr="00CB2AFC">
        <w:t xml:space="preserve">Doklady v jiném než českém </w:t>
      </w:r>
      <w:r w:rsidRPr="00E07A30">
        <w:t>jazyce</w:t>
      </w:r>
    </w:p>
    <w:p w14:paraId="1A72E924" w14:textId="77777777" w:rsidR="007A37D2" w:rsidRPr="00CB2AFC" w:rsidRDefault="007A37D2" w:rsidP="000A0141">
      <w:pPr>
        <w:pStyle w:val="2sltext"/>
        <w:keepLines/>
      </w:pPr>
      <w:r w:rsidRPr="00CB2AFC">
        <w:t>Prokazuje-li dodavatel splnění kvalifikace doklady v jiném než českém jazyce, předloží tyto doklady v původním jazyce s připojením jejich úředně ověřeného překladu do českého jazyka, pokud mezinárodní smlouva, kterou je Česká republika vázána, nestan</w:t>
      </w:r>
      <w:r w:rsidR="00E07A30">
        <w:t>oví jinak. Povinnost připojit k </w:t>
      </w:r>
      <w:r w:rsidRPr="00CB2AFC">
        <w:t>dokladům úředně ověřený překlad do českého jazyka se nevztahuje na doklady ve slovenském jazyce. Vysokoškolské diplomy lze předkládat v latinském jazyce.</w:t>
      </w:r>
    </w:p>
    <w:p w14:paraId="4566CE90" w14:textId="77777777" w:rsidR="007A37D2" w:rsidRPr="00CB2AFC" w:rsidRDefault="007A37D2" w:rsidP="00E07A30">
      <w:pPr>
        <w:pStyle w:val="2margrubrika"/>
      </w:pPr>
      <w:r w:rsidRPr="00CB2AFC">
        <w:t xml:space="preserve">Prokázání kvalifikace v případě </w:t>
      </w:r>
      <w:r w:rsidRPr="00E07A30">
        <w:t>zahraničních</w:t>
      </w:r>
      <w:r w:rsidRPr="00CB2AFC">
        <w:t xml:space="preserve"> osob</w:t>
      </w:r>
      <w:bookmarkEnd w:id="23"/>
      <w:bookmarkEnd w:id="24"/>
    </w:p>
    <w:p w14:paraId="140F44E7" w14:textId="77777777" w:rsidR="007A37D2" w:rsidRPr="00CB2AFC" w:rsidRDefault="007A37D2" w:rsidP="00BA2827">
      <w:pPr>
        <w:pStyle w:val="2sltext"/>
        <w:keepNext/>
      </w:pPr>
      <w:bookmarkStart w:id="28" w:name="_Toc208292139"/>
      <w:bookmarkStart w:id="29" w:name="_Toc304446804"/>
      <w:bookmarkStart w:id="30" w:name="_Toc314828793"/>
      <w:r w:rsidRPr="00CB2AFC">
        <w:t>Nevyplývá-li ze zvláštního právního předpisu jinak, prokazuje zahraniční dodavatel splnění kvalifikace způsobem podle právního řádu platného v zemi jeho sídla, místa podnikání nebo bydliště, a to v rozsahu požadovaném zákonem a zadavatelem. Pokud se podle právního řádu platného v zemi sídla, místa podnikání nebo bydliště zahraničního dodavatele určitý doklad nevydává, je zahraniční dodavatel povinen prokázat splnění takové části kvalifikace čestným prohlášením. Není-li povinnost, jejíž splnění má být v rámci kvalifikace prokázáno, v zemi sídla, místa podnikání nebo bydliště zahraničního dodavatele stanovena, učiní o této skutečnosti čestné prohlášení. Doklady prokazující splnění kvalifikace předkládá zahraniční dodavatel v původním jazyce s připojením jejich úředně ověřeného překladu do českého jazyka, pokud mezinárodní smlouva, kterou je Česká republika vázána, nestanoví jinak.</w:t>
      </w:r>
      <w:bookmarkEnd w:id="28"/>
      <w:bookmarkEnd w:id="29"/>
      <w:bookmarkEnd w:id="30"/>
    </w:p>
    <w:p w14:paraId="28D31C8C" w14:textId="77777777" w:rsidR="007A37D2" w:rsidRPr="00CB2AFC" w:rsidRDefault="007A37D2" w:rsidP="00E07A30">
      <w:pPr>
        <w:pStyle w:val="2margrubrika"/>
      </w:pPr>
      <w:bookmarkStart w:id="31" w:name="_Toc304446805"/>
      <w:bookmarkStart w:id="32" w:name="_Toc314828794"/>
      <w:bookmarkStart w:id="33" w:name="_Ref211089827"/>
      <w:r w:rsidRPr="00CB2AFC">
        <w:t xml:space="preserve">Prokazování splnění části kvalifikace </w:t>
      </w:r>
      <w:r w:rsidRPr="00E07A30">
        <w:t>prostřednictvím</w:t>
      </w:r>
      <w:r w:rsidRPr="00CB2AFC">
        <w:t xml:space="preserve"> subdodavatele </w:t>
      </w:r>
    </w:p>
    <w:p w14:paraId="45FAFD67" w14:textId="62D57876" w:rsidR="007A37D2" w:rsidRPr="00CB2AFC" w:rsidRDefault="007A37D2" w:rsidP="009B6F96">
      <w:pPr>
        <w:pStyle w:val="2sltext"/>
        <w:keepLines/>
      </w:pPr>
      <w:r w:rsidRPr="00CB2AFC">
        <w:t xml:space="preserve">Pokud není dodavatel schopen prokázat splnění určité části kvalifikace podle § </w:t>
      </w:r>
      <w:r w:rsidR="00FA6081">
        <w:t xml:space="preserve">77 a § 79 </w:t>
      </w:r>
      <w:r w:rsidRPr="00CB2AFC">
        <w:t>zákona (tj. profesní a technické kvalifikační předpoklady) v plném rozsahu, je oprávněn splnění kvalifikace v chybějícím rozsahu prokázat prostřednictvím subdodavatele. Dodavatel je v takovém případě povinen zadavateli předložit:</w:t>
      </w:r>
    </w:p>
    <w:p w14:paraId="48D82A64" w14:textId="75B200D9" w:rsidR="007A37D2" w:rsidRPr="00CB2AFC" w:rsidRDefault="007A37D2" w:rsidP="009B6F96">
      <w:pPr>
        <w:pStyle w:val="3seznam"/>
        <w:keepLines/>
      </w:pPr>
      <w:r w:rsidRPr="00CB2AFC">
        <w:t>doklad</w:t>
      </w:r>
      <w:r w:rsidR="00FA6081">
        <w:t xml:space="preserve">y prokazující splnění základní způsobilosti </w:t>
      </w:r>
      <w:r w:rsidRPr="00CB2AFC">
        <w:t>podle §</w:t>
      </w:r>
      <w:r w:rsidR="00FA6081">
        <w:t xml:space="preserve"> 74 zákona a profesní způsobilosti</w:t>
      </w:r>
      <w:r w:rsidRPr="00CB2AFC">
        <w:t xml:space="preserve"> podle § </w:t>
      </w:r>
      <w:r w:rsidR="00FA6081">
        <w:t xml:space="preserve">77 odst.1 </w:t>
      </w:r>
      <w:r w:rsidRPr="00CB2AFC">
        <w:t>zákona subdodavatelem a</w:t>
      </w:r>
    </w:p>
    <w:p w14:paraId="27DF0D3B" w14:textId="0257D70F" w:rsidR="007A37D2" w:rsidRPr="00CB2AFC" w:rsidRDefault="00FA6081" w:rsidP="007A37D2">
      <w:pPr>
        <w:pStyle w:val="3seznam"/>
      </w:pPr>
      <w: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r w:rsidR="007A37D2" w:rsidRPr="00CB2AFC">
        <w:t xml:space="preserve"> </w:t>
      </w:r>
    </w:p>
    <w:p w14:paraId="53C2E199" w14:textId="77777777" w:rsidR="007A37D2" w:rsidRPr="00CB2AFC" w:rsidRDefault="007A37D2" w:rsidP="00E07A30">
      <w:pPr>
        <w:pStyle w:val="2margrubrika"/>
      </w:pPr>
      <w:r w:rsidRPr="00CB2AFC">
        <w:t>Prokazování splnění kvalifikace v </w:t>
      </w:r>
      <w:r w:rsidRPr="00E07A30">
        <w:t>případě</w:t>
      </w:r>
      <w:r w:rsidRPr="00CB2AFC">
        <w:t xml:space="preserve"> společné nabídky</w:t>
      </w:r>
    </w:p>
    <w:p w14:paraId="251611C9" w14:textId="16AB8B75" w:rsidR="00FA6081" w:rsidRPr="00FA6081" w:rsidRDefault="00FA6081" w:rsidP="00680543">
      <w:pPr>
        <w:pStyle w:val="2sltext"/>
        <w:keepLines/>
      </w:pPr>
      <w:bookmarkStart w:id="34" w:name="_Toc32627419"/>
      <w:bookmarkStart w:id="35" w:name="_Toc388320451"/>
      <w:bookmarkStart w:id="36" w:name="_Toc375639426"/>
      <w:bookmarkStart w:id="37" w:name="_Toc374331664"/>
      <w:bookmarkStart w:id="38" w:name="_Toc374330762"/>
      <w:bookmarkStart w:id="39" w:name="_Toc131821595"/>
      <w:bookmarkStart w:id="40" w:name="_Toc112141796"/>
      <w:r w:rsidRPr="00FA6081">
        <w:t>Má-li být předmět veřejné zakázky plněn několika dodavateli společně a za tímto účelem podávají</w:t>
      </w:r>
      <w:r>
        <w:t xml:space="preserve"> </w:t>
      </w:r>
      <w:r w:rsidRPr="00FA6081">
        <w:t>či hodlají podat společnou nabídku, je dle § 82 zákona každý z dodavatelů povinen prokázat</w:t>
      </w:r>
      <w:r>
        <w:t xml:space="preserve"> </w:t>
      </w:r>
      <w:r w:rsidRPr="00FA6081">
        <w:t>splnění základní způsobilosti podle § 74 zákona a profesní způsobilosti podle § 77 odst. 1 (výpis</w:t>
      </w:r>
      <w:r>
        <w:t xml:space="preserve"> </w:t>
      </w:r>
      <w:r w:rsidRPr="00FA6081">
        <w:t>z obchodního rejstříku) zákona samostatně a v plném rozsahu.</w:t>
      </w:r>
    </w:p>
    <w:p w14:paraId="74C39DC3" w14:textId="77777777" w:rsidR="007A37D2" w:rsidRPr="00CB2AFC" w:rsidRDefault="007A37D2" w:rsidP="00E07A30">
      <w:pPr>
        <w:pStyle w:val="2margrubrika"/>
      </w:pPr>
      <w:r w:rsidRPr="00CB2AFC">
        <w:t>Prokazo</w:t>
      </w:r>
      <w:r w:rsidRPr="00E07A30">
        <w:t>v</w:t>
      </w:r>
      <w:r w:rsidRPr="00CB2AFC">
        <w:t xml:space="preserve">ání splnění </w:t>
      </w:r>
      <w:r w:rsidRPr="00E07A30">
        <w:t>kvalifikace</w:t>
      </w:r>
      <w:r w:rsidRPr="00CB2AFC">
        <w:t xml:space="preserve"> </w:t>
      </w:r>
      <w:r w:rsidRPr="00E07A30">
        <w:t>výpisem</w:t>
      </w:r>
      <w:r w:rsidRPr="00CB2AFC">
        <w:t xml:space="preserve"> ze seznamu kvalifikovaných dodavatelů</w:t>
      </w:r>
    </w:p>
    <w:p w14:paraId="526C7120" w14:textId="69466F26" w:rsidR="00D27207" w:rsidRPr="00D27207" w:rsidRDefault="00D27207" w:rsidP="00D27207">
      <w:pPr>
        <w:pStyle w:val="2sltext"/>
        <w:keepLines/>
      </w:pPr>
      <w:r w:rsidRPr="00D27207">
        <w:t>Předloží-li dodavatel zadavateli výpis ze seznamu kvalifikovaných dodavatelů ve lhůtě pro</w:t>
      </w:r>
      <w:r>
        <w:t xml:space="preserve"> </w:t>
      </w:r>
      <w:r w:rsidRPr="00D27207">
        <w:t>prokázání splnění kvalifikace, nahrazuje tento výpis prokázání splnění základní způsobilosti podle</w:t>
      </w:r>
      <w:r>
        <w:t xml:space="preserve"> </w:t>
      </w:r>
      <w:r w:rsidRPr="00D27207">
        <w:t>§ 74 zákona a profesní způsobilosti podle § 77 zákona v tom rozsahu, v jakém doklady</w:t>
      </w:r>
      <w:r>
        <w:t xml:space="preserve"> </w:t>
      </w:r>
      <w:r w:rsidRPr="00D27207">
        <w:t>prokazující splnění profesní způsobilosti pokrývají požadavky veřejného zadavatele na prokázání</w:t>
      </w:r>
      <w:r>
        <w:t xml:space="preserve"> </w:t>
      </w:r>
      <w:r w:rsidRPr="00D27207">
        <w:t>splnění profesní způsobilosti pro plnění veřejné zakázky.</w:t>
      </w:r>
    </w:p>
    <w:p w14:paraId="253CC3D9" w14:textId="1C7B702E" w:rsidR="00D27207" w:rsidRPr="00D27207" w:rsidRDefault="00D27207" w:rsidP="00D27207">
      <w:pPr>
        <w:pStyle w:val="2sltext"/>
        <w:keepLines/>
      </w:pPr>
      <w:r w:rsidRPr="00D27207">
        <w:lastRenderedPageBreak/>
        <w:t>Výpis ze seznamu kvalifikovaných dodavatelů nesmí být k poslednímu dni, ke kterému má být</w:t>
      </w:r>
      <w:r>
        <w:t xml:space="preserve"> prokázáno </w:t>
      </w:r>
      <w:r w:rsidRPr="00D27207">
        <w:t xml:space="preserve">splnění </w:t>
      </w:r>
      <w:r>
        <w:t xml:space="preserve">kvalifikace, starší než 3 </w:t>
      </w:r>
      <w:r w:rsidRPr="00D27207">
        <w:t>měsíce.</w:t>
      </w:r>
    </w:p>
    <w:p w14:paraId="57F1C26B" w14:textId="06AC2CEB" w:rsidR="007A37D2" w:rsidRPr="00CB2AFC" w:rsidRDefault="00D27207" w:rsidP="00D27207">
      <w:pPr>
        <w:pStyle w:val="2margrubrika"/>
      </w:pPr>
      <w:r w:rsidRPr="00D27207">
        <w:t>Prokazování kvalifikace certifikátem</w:t>
      </w:r>
    </w:p>
    <w:p w14:paraId="70BC5B82" w14:textId="7A9C4C84" w:rsidR="007A37D2" w:rsidRDefault="00D27207" w:rsidP="006E0EC9">
      <w:pPr>
        <w:pStyle w:val="2sltext"/>
        <w:keepLines/>
      </w:pPr>
      <w:r w:rsidRPr="00D27207">
        <w:t>Předloží</w:t>
      </w:r>
      <w:r>
        <w:t xml:space="preserve">-li dodavatel </w:t>
      </w:r>
      <w:r w:rsidRPr="00D27207">
        <w:t xml:space="preserve">veřejnému </w:t>
      </w:r>
      <w:r>
        <w:t xml:space="preserve">zadavateli platný certifikát vydaný v rámci systému certifikovaných </w:t>
      </w:r>
      <w:r w:rsidRPr="00D27207">
        <w:t xml:space="preserve">dodavatelů, </w:t>
      </w:r>
      <w:r>
        <w:t xml:space="preserve">který obsahuje náležitosti stanovené v § 239 zákona, nahrazuje tento certifikát v rozsahu v </w:t>
      </w:r>
      <w:r w:rsidRPr="00D27207">
        <w:t xml:space="preserve">něm </w:t>
      </w:r>
      <w:r>
        <w:t xml:space="preserve">uvedených </w:t>
      </w:r>
      <w:r w:rsidRPr="00D27207">
        <w:t xml:space="preserve">údajů </w:t>
      </w:r>
      <w:r>
        <w:t xml:space="preserve">prokázání </w:t>
      </w:r>
      <w:r w:rsidRPr="00D27207">
        <w:t xml:space="preserve">splnění </w:t>
      </w:r>
      <w:r>
        <w:t>kvalifikace dodavatelem. Dodavatel je kvalifikovaný v rozsahu uvedeném na certifikátu.</w:t>
      </w:r>
    </w:p>
    <w:p w14:paraId="47E16BEB" w14:textId="77777777" w:rsidR="00D27207" w:rsidRPr="00D27207" w:rsidRDefault="00D27207" w:rsidP="00D27207">
      <w:pPr>
        <w:pStyle w:val="2margrubrika"/>
      </w:pPr>
      <w:r w:rsidRPr="00D27207">
        <w:t xml:space="preserve">Doklady o </w:t>
      </w:r>
      <w:proofErr w:type="gramStart"/>
      <w:r w:rsidRPr="00D27207">
        <w:t>kvalifikaci - systém</w:t>
      </w:r>
      <w:proofErr w:type="gramEnd"/>
      <w:r w:rsidRPr="00D27207">
        <w:t xml:space="preserve"> e-</w:t>
      </w:r>
      <w:proofErr w:type="spellStart"/>
      <w:r w:rsidRPr="00D27207">
        <w:t>Certis</w:t>
      </w:r>
      <w:proofErr w:type="spellEnd"/>
      <w:r w:rsidRPr="00D27207">
        <w:t xml:space="preserve"> § 86 odst. 1 zákona</w:t>
      </w:r>
    </w:p>
    <w:p w14:paraId="59305B8A" w14:textId="43C26781" w:rsidR="00D27207" w:rsidRDefault="00D27207" w:rsidP="00A4493C">
      <w:pPr>
        <w:pStyle w:val="2sltext"/>
        <w:keepLines/>
      </w:pPr>
      <w:r>
        <w:t xml:space="preserve">Za </w:t>
      </w:r>
      <w:r w:rsidRPr="00D27207">
        <w:t xml:space="preserve">účelem </w:t>
      </w:r>
      <w:r>
        <w:t xml:space="preserve">prokázání kvalifikace zadavatel </w:t>
      </w:r>
      <w:r w:rsidRPr="00D27207">
        <w:t xml:space="preserve">přednostně </w:t>
      </w:r>
      <w:r>
        <w:t xml:space="preserve">vyžaduje doklady evidované v systému, který identifikuje doklady k prokázání </w:t>
      </w:r>
      <w:r w:rsidRPr="00D27207">
        <w:rPr>
          <w:rFonts w:ascii="TimesNewRomanPSMT" w:hAnsi="TimesNewRomanPSMT" w:cs="TimesNewRomanPSMT"/>
        </w:rPr>
        <w:t xml:space="preserve">splnění </w:t>
      </w:r>
      <w:r>
        <w:t>kvalifikace (systém e-</w:t>
      </w:r>
      <w:proofErr w:type="spellStart"/>
      <w:r>
        <w:t>Certis</w:t>
      </w:r>
      <w:proofErr w:type="spellEnd"/>
      <w:r>
        <w:t>).</w:t>
      </w:r>
    </w:p>
    <w:p w14:paraId="5F27EA5D" w14:textId="77777777" w:rsidR="00D27207" w:rsidRPr="00D27207" w:rsidRDefault="00D27207" w:rsidP="00D27207">
      <w:pPr>
        <w:pStyle w:val="2margrubrika"/>
      </w:pPr>
      <w:r w:rsidRPr="00D27207">
        <w:t>Prokazování kvalifikace jednotným evropským osvědčením pro veřejné zakázky</w:t>
      </w:r>
    </w:p>
    <w:p w14:paraId="1409AB50" w14:textId="56C76651" w:rsidR="00D27207" w:rsidRPr="00CB2AFC" w:rsidRDefault="00D27207" w:rsidP="00B72803">
      <w:pPr>
        <w:pStyle w:val="2sltext"/>
        <w:keepLines/>
      </w:pPr>
      <w:r>
        <w:t xml:space="preserve">Kvalifikaci </w:t>
      </w:r>
      <w:r w:rsidRPr="00D27207">
        <w:t xml:space="preserve">může účastník </w:t>
      </w:r>
      <w:r>
        <w:t xml:space="preserve">zadávacího </w:t>
      </w:r>
      <w:r w:rsidRPr="00D27207">
        <w:t xml:space="preserve">řízení </w:t>
      </w:r>
      <w:r>
        <w:t xml:space="preserve">prokázat v souladu s § 87 zákona Jednotným evropským </w:t>
      </w:r>
      <w:r w:rsidRPr="00D27207">
        <w:rPr>
          <w:rFonts w:ascii="TimesNewRomanPSMT" w:hAnsi="TimesNewRomanPSMT" w:cs="TimesNewRomanPSMT"/>
        </w:rPr>
        <w:t xml:space="preserve">osvědčením </w:t>
      </w:r>
      <w:r>
        <w:t xml:space="preserve">pro </w:t>
      </w:r>
      <w:r w:rsidRPr="00D27207">
        <w:rPr>
          <w:rFonts w:ascii="TimesNewRomanPSMT" w:hAnsi="TimesNewRomanPSMT" w:cs="TimesNewRomanPSMT"/>
        </w:rPr>
        <w:t xml:space="preserve">veřejné </w:t>
      </w:r>
      <w:r>
        <w:t>zakázky.</w:t>
      </w:r>
    </w:p>
    <w:p w14:paraId="050F85DD" w14:textId="77777777" w:rsidR="007A37D2" w:rsidRPr="00CB2AFC" w:rsidRDefault="007A37D2" w:rsidP="009B6F96">
      <w:pPr>
        <w:pStyle w:val="2margrubrika"/>
        <w:keepNext w:val="0"/>
        <w:keepLines/>
      </w:pPr>
      <w:r w:rsidRPr="00CB2AFC">
        <w:t>Důsledek nesplnění kvalifik</w:t>
      </w:r>
      <w:bookmarkEnd w:id="34"/>
      <w:bookmarkEnd w:id="35"/>
      <w:bookmarkEnd w:id="36"/>
      <w:bookmarkEnd w:id="37"/>
      <w:bookmarkEnd w:id="38"/>
      <w:r w:rsidRPr="00CB2AFC">
        <w:t>ace</w:t>
      </w:r>
      <w:bookmarkEnd w:id="39"/>
      <w:bookmarkEnd w:id="40"/>
    </w:p>
    <w:p w14:paraId="3F8F17AC" w14:textId="4338AEA4" w:rsidR="007A37D2" w:rsidRPr="00CB2AFC" w:rsidRDefault="007A37D2" w:rsidP="009B6F96">
      <w:pPr>
        <w:pStyle w:val="2sltext"/>
        <w:keepLines/>
      </w:pPr>
      <w:r w:rsidRPr="00CB2AFC">
        <w:t xml:space="preserve">Neprokáže-li dodavatel splnění kvalifikace v plném rozsahu, bude </w:t>
      </w:r>
      <w:r w:rsidR="00820CB4" w:rsidRPr="00820CB4">
        <w:t>§ 48 odstavec (2)</w:t>
      </w:r>
      <w:r w:rsidRPr="00CB2AFC">
        <w:t xml:space="preserve"> zákona vyloučen z účasti v zadávacím řízení. Zadavatel bezodkladně písemně oznámí dodavateli své rozhodnutí o jeho vyloučení z účasti v zadávacím řízení s uvedením důvodu.</w:t>
      </w:r>
    </w:p>
    <w:p w14:paraId="6F8BF7A6" w14:textId="77777777" w:rsidR="0067166B" w:rsidRPr="00CB2AFC" w:rsidRDefault="0067166B" w:rsidP="009B6F96">
      <w:pPr>
        <w:pStyle w:val="1nadpis"/>
      </w:pPr>
      <w:bookmarkStart w:id="41" w:name="_Toc427760473"/>
      <w:bookmarkStart w:id="42" w:name="_Toc61857501"/>
      <w:bookmarkEnd w:id="31"/>
      <w:bookmarkEnd w:id="32"/>
      <w:bookmarkEnd w:id="33"/>
      <w:r w:rsidRPr="00CB2AFC">
        <w:t>Seznam příloh</w:t>
      </w:r>
      <w:bookmarkEnd w:id="25"/>
      <w:bookmarkEnd w:id="26"/>
      <w:bookmarkEnd w:id="27"/>
      <w:bookmarkEnd w:id="41"/>
      <w:bookmarkEnd w:id="42"/>
    </w:p>
    <w:p w14:paraId="67A89729" w14:textId="77777777" w:rsidR="0067166B" w:rsidRPr="00CB2AFC" w:rsidRDefault="0067166B" w:rsidP="009B6F96">
      <w:pPr>
        <w:pStyle w:val="2sltext"/>
        <w:keepNext/>
      </w:pPr>
      <w:r w:rsidRPr="00CB2AFC">
        <w:t xml:space="preserve">Součástí </w:t>
      </w:r>
      <w:r w:rsidR="004D55AA" w:rsidRPr="00CB2AFC">
        <w:t xml:space="preserve">kvalifikační </w:t>
      </w:r>
      <w:r w:rsidRPr="00CB2AFC">
        <w:t>dokumentace jsou následující přílohy:</w:t>
      </w:r>
    </w:p>
    <w:p w14:paraId="49BBE379" w14:textId="77777777" w:rsidR="0067166B" w:rsidRPr="00CB2AFC" w:rsidRDefault="00357C81" w:rsidP="009B6F96">
      <w:pPr>
        <w:pStyle w:val="6Plohy"/>
        <w:keepNext/>
      </w:pPr>
      <w:bookmarkStart w:id="43" w:name="_Ref427157388"/>
      <w:r w:rsidRPr="00CB2AFC">
        <w:t>P</w:t>
      </w:r>
      <w:r w:rsidR="00294D20" w:rsidRPr="00CB2AFC">
        <w:t>ředloha čestného prohlášení o splnění základních kvalifikačních předpokladů</w:t>
      </w:r>
      <w:bookmarkEnd w:id="43"/>
    </w:p>
    <w:p w14:paraId="48128228" w14:textId="77777777" w:rsidR="004669BD" w:rsidRPr="00CB2AFC" w:rsidRDefault="004669BD" w:rsidP="004669BD">
      <w:pPr>
        <w:pStyle w:val="6Plohy"/>
      </w:pPr>
      <w:bookmarkStart w:id="44" w:name="_Ref435089358"/>
      <w:r w:rsidRPr="00CB2AFC">
        <w:t>Předloha čestného prohlášení o splnění profesních kvalifikačních předpokladů</w:t>
      </w:r>
      <w:bookmarkEnd w:id="44"/>
    </w:p>
    <w:p w14:paraId="09181346" w14:textId="77777777" w:rsidR="007A37D2" w:rsidRPr="00CB2AFC" w:rsidRDefault="00357C81" w:rsidP="00D643B1">
      <w:pPr>
        <w:pStyle w:val="6Plohy"/>
      </w:pPr>
      <w:bookmarkStart w:id="45" w:name="_Ref427844429"/>
      <w:bookmarkStart w:id="46" w:name="_Ref430262889"/>
      <w:bookmarkStart w:id="47" w:name="_Ref435099471"/>
      <w:r w:rsidRPr="00CB2AFC">
        <w:t>P</w:t>
      </w:r>
      <w:r w:rsidR="007A37D2" w:rsidRPr="00CB2AFC">
        <w:t xml:space="preserve">ředloha seznamu </w:t>
      </w:r>
      <w:bookmarkEnd w:id="45"/>
      <w:bookmarkEnd w:id="46"/>
      <w:r w:rsidR="004669BD" w:rsidRPr="00CB2AFC">
        <w:t>významných služeb</w:t>
      </w:r>
      <w:bookmarkEnd w:id="47"/>
    </w:p>
    <w:p w14:paraId="7BA816A1" w14:textId="77777777" w:rsidR="00985B90" w:rsidRPr="00CB2AFC" w:rsidRDefault="00357C81" w:rsidP="00D643B1">
      <w:pPr>
        <w:pStyle w:val="6Plohy"/>
      </w:pPr>
      <w:bookmarkStart w:id="48" w:name="_Ref427844440"/>
      <w:bookmarkStart w:id="49" w:name="_Ref386633111"/>
      <w:r w:rsidRPr="00CB2AFC">
        <w:t>P</w:t>
      </w:r>
      <w:r w:rsidR="00294D20" w:rsidRPr="00CB2AFC">
        <w:t>ředloha seznamu členů realizačního týmu</w:t>
      </w:r>
      <w:bookmarkEnd w:id="48"/>
      <w:bookmarkEnd w:id="49"/>
    </w:p>
    <w:sectPr w:rsidR="00985B90" w:rsidRPr="00CB2AFC" w:rsidSect="00C204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5487D" w14:textId="77777777" w:rsidR="00FC7B8F" w:rsidRDefault="00FC7B8F">
      <w:r>
        <w:separator/>
      </w:r>
    </w:p>
  </w:endnote>
  <w:endnote w:type="continuationSeparator" w:id="0">
    <w:p w14:paraId="033164C0" w14:textId="77777777" w:rsidR="00FC7B8F" w:rsidRDefault="00FC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E8E3" w14:textId="77777777" w:rsidR="00BA4BEA" w:rsidRDefault="00BA4B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36CE" w14:textId="0774D6C3" w:rsidR="00190C88" w:rsidRPr="00A84B57" w:rsidRDefault="00190C88" w:rsidP="00677235">
    <w:pPr>
      <w:pStyle w:val="Zpat"/>
      <w:tabs>
        <w:tab w:val="clear" w:pos="4536"/>
        <w:tab w:val="clear" w:pos="9072"/>
      </w:tabs>
      <w:jc w:val="left"/>
      <w:rPr>
        <w:rFonts w:asciiTheme="minorHAnsi" w:hAnsiTheme="minorHAnsi"/>
        <w:sz w:val="22"/>
      </w:rPr>
    </w:pPr>
    <w:r w:rsidRPr="00A84B57">
      <w:rPr>
        <w:rFonts w:asciiTheme="minorHAnsi" w:hAnsiTheme="minorHAnsi"/>
        <w:sz w:val="22"/>
      </w:rPr>
      <w:t xml:space="preserve">Stránka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PAGE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Pr="00A84B57">
      <w:rPr>
        <w:rFonts w:asciiTheme="minorHAnsi" w:hAnsiTheme="minorHAnsi"/>
        <w:sz w:val="22"/>
      </w:rPr>
      <w:t xml:space="preserve"> z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NUMPAGES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 w:rsidRPr="0050639E">
      <w:rPr>
        <w:sz w:val="16"/>
        <w:szCs w:val="16"/>
      </w:rPr>
      <w:fldChar w:fldCharType="begin"/>
    </w:r>
    <w:r w:rsidR="00677235" w:rsidRPr="0050639E">
      <w:rPr>
        <w:sz w:val="16"/>
        <w:szCs w:val="16"/>
      </w:rPr>
      <w:instrText xml:space="preserve"> FILENAME   \* MERGEFORMAT </w:instrText>
    </w:r>
    <w:r w:rsidR="00677235" w:rsidRPr="0050639E">
      <w:rPr>
        <w:sz w:val="16"/>
        <w:szCs w:val="16"/>
      </w:rPr>
      <w:fldChar w:fldCharType="separate"/>
    </w:r>
    <w:r w:rsidR="00BA4BEA">
      <w:rPr>
        <w:noProof/>
        <w:sz w:val="16"/>
        <w:szCs w:val="16"/>
      </w:rPr>
      <w:t xml:space="preserve">250928_Příloha ZD č. </w:t>
    </w:r>
    <w:r w:rsidR="00BA4BEA">
      <w:rPr>
        <w:noProof/>
        <w:sz w:val="16"/>
        <w:szCs w:val="16"/>
      </w:rPr>
      <w:t xml:space="preserve">2 - Kvalifikační dokumentace_PDOKM </w:t>
    </w:r>
    <w:r w:rsidR="00BA4BEA">
      <w:rPr>
        <w:noProof/>
        <w:sz w:val="16"/>
        <w:szCs w:val="16"/>
      </w:rPr>
      <w:t>II</w:t>
    </w:r>
    <w:r w:rsidR="00677235" w:rsidRPr="0050639E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6DE08" w14:textId="77777777" w:rsidR="00BA4BEA" w:rsidRDefault="00BA4B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24DF" w14:textId="77777777" w:rsidR="00FC7B8F" w:rsidRDefault="00FC7B8F">
      <w:r>
        <w:separator/>
      </w:r>
    </w:p>
  </w:footnote>
  <w:footnote w:type="continuationSeparator" w:id="0">
    <w:p w14:paraId="74D7F459" w14:textId="77777777" w:rsidR="00FC7B8F" w:rsidRDefault="00FC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2DBA1" w14:textId="77777777" w:rsidR="00BA4BEA" w:rsidRDefault="00BA4B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B734" w14:textId="77777777" w:rsidR="00BA4BEA" w:rsidRDefault="00BA4B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C7A4" w14:textId="77777777" w:rsidR="00190C88" w:rsidRPr="00DA6788" w:rsidRDefault="00190C88" w:rsidP="00413FA7">
    <w:pPr>
      <w:pStyle w:val="2nesltex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74B5335" wp14:editId="3FC3C536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623820" cy="540385"/>
          <wp:effectExtent l="0" t="0" r="5080" b="0"/>
          <wp:wrapSquare wrapText="bothSides"/>
          <wp:docPr id="6" name="Obrázek 6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3271D99"/>
    <w:multiLevelType w:val="hybridMultilevel"/>
    <w:tmpl w:val="5CC08B7E"/>
    <w:lvl w:ilvl="0" w:tplc="73E6CF68">
      <w:numFmt w:val="bullet"/>
      <w:lvlText w:val="-"/>
      <w:lvlJc w:val="left"/>
      <w:pPr>
        <w:ind w:left="2486" w:hanging="360"/>
      </w:pPr>
      <w:rPr>
        <w:rFonts w:ascii="Calibri" w:eastAsia="Calibri" w:hAnsi="Calibri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1C2"/>
    <w:multiLevelType w:val="hybridMultilevel"/>
    <w:tmpl w:val="2DE64FC6"/>
    <w:lvl w:ilvl="0" w:tplc="0F7C5D14">
      <w:numFmt w:val="bullet"/>
      <w:lvlText w:val="-"/>
      <w:lvlJc w:val="left"/>
      <w:pPr>
        <w:ind w:left="24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8938B0F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 č. 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4B60F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01C98"/>
    <w:multiLevelType w:val="hybridMultilevel"/>
    <w:tmpl w:val="2ECCC8DC"/>
    <w:lvl w:ilvl="0" w:tplc="552E17FA">
      <w:start w:val="2"/>
      <w:numFmt w:val="lowerLetter"/>
      <w:lvlText w:val="%1)"/>
      <w:lvlJc w:val="left"/>
      <w:pPr>
        <w:ind w:left="943" w:hanging="425"/>
      </w:pPr>
      <w:rPr>
        <w:rFonts w:ascii="Georgia" w:eastAsia="Georgia" w:hAnsi="Georgia" w:hint="default"/>
        <w:spacing w:val="1"/>
        <w:sz w:val="22"/>
        <w:szCs w:val="22"/>
      </w:rPr>
    </w:lvl>
    <w:lvl w:ilvl="1" w:tplc="45A2EEB8">
      <w:start w:val="1"/>
      <w:numFmt w:val="bullet"/>
      <w:lvlText w:val="•"/>
      <w:lvlJc w:val="left"/>
      <w:pPr>
        <w:ind w:left="1819" w:hanging="425"/>
      </w:pPr>
      <w:rPr>
        <w:rFonts w:hint="default"/>
      </w:rPr>
    </w:lvl>
    <w:lvl w:ilvl="2" w:tplc="BF5CD920">
      <w:start w:val="1"/>
      <w:numFmt w:val="bullet"/>
      <w:lvlText w:val="•"/>
      <w:lvlJc w:val="left"/>
      <w:pPr>
        <w:ind w:left="2695" w:hanging="425"/>
      </w:pPr>
      <w:rPr>
        <w:rFonts w:hint="default"/>
      </w:rPr>
    </w:lvl>
    <w:lvl w:ilvl="3" w:tplc="41023D86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41E970A">
      <w:start w:val="1"/>
      <w:numFmt w:val="bullet"/>
      <w:lvlText w:val="•"/>
      <w:lvlJc w:val="left"/>
      <w:pPr>
        <w:ind w:left="4447" w:hanging="425"/>
      </w:pPr>
      <w:rPr>
        <w:rFonts w:hint="default"/>
      </w:rPr>
    </w:lvl>
    <w:lvl w:ilvl="5" w:tplc="CA36044E">
      <w:start w:val="1"/>
      <w:numFmt w:val="bullet"/>
      <w:lvlText w:val="•"/>
      <w:lvlJc w:val="left"/>
      <w:pPr>
        <w:ind w:left="5323" w:hanging="425"/>
      </w:pPr>
      <w:rPr>
        <w:rFonts w:hint="default"/>
      </w:rPr>
    </w:lvl>
    <w:lvl w:ilvl="6" w:tplc="A25AE48A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7" w:tplc="0332FA4A">
      <w:start w:val="1"/>
      <w:numFmt w:val="bullet"/>
      <w:lvlText w:val="•"/>
      <w:lvlJc w:val="left"/>
      <w:pPr>
        <w:ind w:left="7076" w:hanging="425"/>
      </w:pPr>
      <w:rPr>
        <w:rFonts w:hint="default"/>
      </w:rPr>
    </w:lvl>
    <w:lvl w:ilvl="8" w:tplc="75B05BD2">
      <w:start w:val="1"/>
      <w:numFmt w:val="bullet"/>
      <w:lvlText w:val="•"/>
      <w:lvlJc w:val="left"/>
      <w:pPr>
        <w:ind w:left="7952" w:hanging="425"/>
      </w:pPr>
      <w:rPr>
        <w:rFonts w:hint="default"/>
      </w:rPr>
    </w:lvl>
  </w:abstractNum>
  <w:abstractNum w:abstractNumId="17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A5EB4"/>
    <w:multiLevelType w:val="hybridMultilevel"/>
    <w:tmpl w:val="C8AA99BA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A3AC3"/>
    <w:multiLevelType w:val="hybridMultilevel"/>
    <w:tmpl w:val="7CC8A7C4"/>
    <w:lvl w:ilvl="0" w:tplc="740AFD90">
      <w:start w:val="1"/>
      <w:numFmt w:val="lowerLetter"/>
      <w:lvlText w:val="%1)"/>
      <w:lvlJc w:val="left"/>
      <w:pPr>
        <w:ind w:left="595" w:hanging="360"/>
      </w:pPr>
      <w:rPr>
        <w:rFonts w:ascii="Georgia" w:eastAsia="Georgia" w:hAnsi="Georgia" w:hint="default"/>
        <w:spacing w:val="-1"/>
        <w:sz w:val="22"/>
        <w:szCs w:val="22"/>
      </w:rPr>
    </w:lvl>
    <w:lvl w:ilvl="1" w:tplc="B0C2AD38">
      <w:start w:val="1"/>
      <w:numFmt w:val="lowerLetter"/>
      <w:lvlText w:val="%2)"/>
      <w:lvlJc w:val="left"/>
      <w:pPr>
        <w:ind w:left="801" w:hanging="268"/>
      </w:pPr>
      <w:rPr>
        <w:rFonts w:ascii="Times New Roman" w:eastAsia="Georgia" w:hAnsi="Times New Roman" w:cs="Times New Roman" w:hint="default"/>
        <w:spacing w:val="-1"/>
        <w:sz w:val="22"/>
        <w:szCs w:val="22"/>
      </w:rPr>
    </w:lvl>
    <w:lvl w:ilvl="2" w:tplc="98A2F310">
      <w:start w:val="1"/>
      <w:numFmt w:val="bullet"/>
      <w:lvlText w:val="•"/>
      <w:lvlJc w:val="left"/>
      <w:pPr>
        <w:ind w:left="1791" w:hanging="268"/>
      </w:pPr>
      <w:rPr>
        <w:rFonts w:hint="default"/>
      </w:rPr>
    </w:lvl>
    <w:lvl w:ilvl="3" w:tplc="3E0A5A6E">
      <w:start w:val="1"/>
      <w:numFmt w:val="bullet"/>
      <w:lvlText w:val="•"/>
      <w:lvlJc w:val="left"/>
      <w:pPr>
        <w:ind w:left="2780" w:hanging="268"/>
      </w:pPr>
      <w:rPr>
        <w:rFonts w:hint="default"/>
      </w:rPr>
    </w:lvl>
    <w:lvl w:ilvl="4" w:tplc="B3BA86EE">
      <w:start w:val="1"/>
      <w:numFmt w:val="bullet"/>
      <w:lvlText w:val="•"/>
      <w:lvlJc w:val="left"/>
      <w:pPr>
        <w:ind w:left="3769" w:hanging="268"/>
      </w:pPr>
      <w:rPr>
        <w:rFonts w:hint="default"/>
      </w:rPr>
    </w:lvl>
    <w:lvl w:ilvl="5" w:tplc="D18C9836">
      <w:start w:val="1"/>
      <w:numFmt w:val="bullet"/>
      <w:lvlText w:val="•"/>
      <w:lvlJc w:val="left"/>
      <w:pPr>
        <w:ind w:left="4758" w:hanging="268"/>
      </w:pPr>
      <w:rPr>
        <w:rFonts w:hint="default"/>
      </w:rPr>
    </w:lvl>
    <w:lvl w:ilvl="6" w:tplc="FCEC70E4">
      <w:start w:val="1"/>
      <w:numFmt w:val="bullet"/>
      <w:lvlText w:val="•"/>
      <w:lvlJc w:val="left"/>
      <w:pPr>
        <w:ind w:left="5747" w:hanging="268"/>
      </w:pPr>
      <w:rPr>
        <w:rFonts w:hint="default"/>
      </w:rPr>
    </w:lvl>
    <w:lvl w:ilvl="7" w:tplc="44F00704">
      <w:start w:val="1"/>
      <w:numFmt w:val="bullet"/>
      <w:lvlText w:val="•"/>
      <w:lvlJc w:val="left"/>
      <w:pPr>
        <w:ind w:left="6736" w:hanging="268"/>
      </w:pPr>
      <w:rPr>
        <w:rFonts w:hint="default"/>
      </w:rPr>
    </w:lvl>
    <w:lvl w:ilvl="8" w:tplc="85C4412A">
      <w:start w:val="1"/>
      <w:numFmt w:val="bullet"/>
      <w:lvlText w:val="•"/>
      <w:lvlJc w:val="left"/>
      <w:pPr>
        <w:ind w:left="7726" w:hanging="268"/>
      </w:pPr>
      <w:rPr>
        <w:rFonts w:hint="default"/>
      </w:rPr>
    </w:lvl>
  </w:abstractNum>
  <w:abstractNum w:abstractNumId="26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97105">
    <w:abstractNumId w:val="15"/>
  </w:num>
  <w:num w:numId="2" w16cid:durableId="4728705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3" w16cid:durableId="1264610138">
    <w:abstractNumId w:val="13"/>
  </w:num>
  <w:num w:numId="4" w16cid:durableId="2026443786">
    <w:abstractNumId w:val="6"/>
  </w:num>
  <w:num w:numId="5" w16cid:durableId="1803304082">
    <w:abstractNumId w:val="5"/>
  </w:num>
  <w:num w:numId="6" w16cid:durableId="581259574">
    <w:abstractNumId w:val="3"/>
  </w:num>
  <w:num w:numId="7" w16cid:durableId="1293559580">
    <w:abstractNumId w:val="9"/>
  </w:num>
  <w:num w:numId="8" w16cid:durableId="1527332960">
    <w:abstractNumId w:val="24"/>
  </w:num>
  <w:num w:numId="9" w16cid:durableId="467673087">
    <w:abstractNumId w:val="26"/>
  </w:num>
  <w:num w:numId="10" w16cid:durableId="607085851">
    <w:abstractNumId w:val="18"/>
  </w:num>
  <w:num w:numId="11" w16cid:durableId="1817457587">
    <w:abstractNumId w:val="17"/>
  </w:num>
  <w:num w:numId="12" w16cid:durableId="1878080439">
    <w:abstractNumId w:val="12"/>
  </w:num>
  <w:num w:numId="13" w16cid:durableId="271592828">
    <w:abstractNumId w:val="22"/>
  </w:num>
  <w:num w:numId="14" w16cid:durableId="1496803039">
    <w:abstractNumId w:val="14"/>
  </w:num>
  <w:num w:numId="15" w16cid:durableId="917636154">
    <w:abstractNumId w:val="23"/>
  </w:num>
  <w:num w:numId="16" w16cid:durableId="676999256">
    <w:abstractNumId w:val="8"/>
  </w:num>
  <w:num w:numId="17" w16cid:durableId="159272247">
    <w:abstractNumId w:val="11"/>
  </w:num>
  <w:num w:numId="18" w16cid:durableId="1574192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919519">
    <w:abstractNumId w:val="21"/>
  </w:num>
  <w:num w:numId="20" w16cid:durableId="874268809">
    <w:abstractNumId w:val="4"/>
  </w:num>
  <w:num w:numId="21" w16cid:durableId="268590647">
    <w:abstractNumId w:val="20"/>
  </w:num>
  <w:num w:numId="22" w16cid:durableId="40402798">
    <w:abstractNumId w:val="14"/>
  </w:num>
  <w:num w:numId="23" w16cid:durableId="19860786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54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463644">
    <w:abstractNumId w:val="2"/>
  </w:num>
  <w:num w:numId="26" w16cid:durableId="1564294802">
    <w:abstractNumId w:val="10"/>
  </w:num>
  <w:num w:numId="27" w16cid:durableId="405424579">
    <w:abstractNumId w:val="16"/>
  </w:num>
  <w:num w:numId="28" w16cid:durableId="564951290">
    <w:abstractNumId w:val="25"/>
  </w:num>
  <w:num w:numId="29" w16cid:durableId="1946502348">
    <w:abstractNumId w:val="14"/>
  </w:num>
  <w:num w:numId="30" w16cid:durableId="750543503">
    <w:abstractNumId w:val="14"/>
  </w:num>
  <w:num w:numId="31" w16cid:durableId="2120484375">
    <w:abstractNumId w:val="14"/>
  </w:num>
  <w:num w:numId="32" w16cid:durableId="189418858">
    <w:abstractNumId w:val="14"/>
  </w:num>
  <w:num w:numId="33" w16cid:durableId="622342606">
    <w:abstractNumId w:val="14"/>
  </w:num>
  <w:num w:numId="34" w16cid:durableId="736782254">
    <w:abstractNumId w:val="14"/>
  </w:num>
  <w:num w:numId="35" w16cid:durableId="127016025">
    <w:abstractNumId w:val="14"/>
  </w:num>
  <w:num w:numId="36" w16cid:durableId="715617731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lan Pavlun">
    <w15:presenceInfo w15:providerId="Windows Live" w15:userId="9ab3044cebc80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trackRevision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D8"/>
    <w:rsid w:val="0000167A"/>
    <w:rsid w:val="000025F0"/>
    <w:rsid w:val="000039D6"/>
    <w:rsid w:val="00003F87"/>
    <w:rsid w:val="00004090"/>
    <w:rsid w:val="0000457C"/>
    <w:rsid w:val="00006132"/>
    <w:rsid w:val="00006910"/>
    <w:rsid w:val="00007959"/>
    <w:rsid w:val="00010F91"/>
    <w:rsid w:val="00010FAA"/>
    <w:rsid w:val="0001189D"/>
    <w:rsid w:val="00011D6C"/>
    <w:rsid w:val="00017A8D"/>
    <w:rsid w:val="00020990"/>
    <w:rsid w:val="00020D90"/>
    <w:rsid w:val="000225E0"/>
    <w:rsid w:val="00022B73"/>
    <w:rsid w:val="000238BA"/>
    <w:rsid w:val="00023C9E"/>
    <w:rsid w:val="0002475B"/>
    <w:rsid w:val="00025D10"/>
    <w:rsid w:val="00027B6C"/>
    <w:rsid w:val="000303F3"/>
    <w:rsid w:val="00034B56"/>
    <w:rsid w:val="00034E19"/>
    <w:rsid w:val="0003693B"/>
    <w:rsid w:val="00037515"/>
    <w:rsid w:val="00043D69"/>
    <w:rsid w:val="00043F67"/>
    <w:rsid w:val="000451E4"/>
    <w:rsid w:val="0004657C"/>
    <w:rsid w:val="00050E94"/>
    <w:rsid w:val="00052C42"/>
    <w:rsid w:val="00052F8D"/>
    <w:rsid w:val="00053242"/>
    <w:rsid w:val="00054475"/>
    <w:rsid w:val="00057EFD"/>
    <w:rsid w:val="00061F2A"/>
    <w:rsid w:val="00062E99"/>
    <w:rsid w:val="000645B1"/>
    <w:rsid w:val="00065BE8"/>
    <w:rsid w:val="00065E0E"/>
    <w:rsid w:val="00066054"/>
    <w:rsid w:val="00066313"/>
    <w:rsid w:val="000671D5"/>
    <w:rsid w:val="00067CDE"/>
    <w:rsid w:val="00067D41"/>
    <w:rsid w:val="000707D8"/>
    <w:rsid w:val="00070FF8"/>
    <w:rsid w:val="000711B2"/>
    <w:rsid w:val="0007147F"/>
    <w:rsid w:val="00072214"/>
    <w:rsid w:val="00073D3C"/>
    <w:rsid w:val="00075707"/>
    <w:rsid w:val="000767A4"/>
    <w:rsid w:val="00076A3A"/>
    <w:rsid w:val="00081244"/>
    <w:rsid w:val="00081835"/>
    <w:rsid w:val="00081B89"/>
    <w:rsid w:val="000824A0"/>
    <w:rsid w:val="00082AED"/>
    <w:rsid w:val="00082FB2"/>
    <w:rsid w:val="00083958"/>
    <w:rsid w:val="00083A3F"/>
    <w:rsid w:val="00083B69"/>
    <w:rsid w:val="0008461D"/>
    <w:rsid w:val="000855F6"/>
    <w:rsid w:val="00085D41"/>
    <w:rsid w:val="00086891"/>
    <w:rsid w:val="00087DF8"/>
    <w:rsid w:val="00091F1E"/>
    <w:rsid w:val="00092BC0"/>
    <w:rsid w:val="00093E1C"/>
    <w:rsid w:val="00094088"/>
    <w:rsid w:val="000942E9"/>
    <w:rsid w:val="00095E35"/>
    <w:rsid w:val="000968AA"/>
    <w:rsid w:val="00097DA2"/>
    <w:rsid w:val="000A0141"/>
    <w:rsid w:val="000A0CB7"/>
    <w:rsid w:val="000A230A"/>
    <w:rsid w:val="000A25F6"/>
    <w:rsid w:val="000A2F3A"/>
    <w:rsid w:val="000A5751"/>
    <w:rsid w:val="000B0084"/>
    <w:rsid w:val="000B1B48"/>
    <w:rsid w:val="000B27F3"/>
    <w:rsid w:val="000B2D29"/>
    <w:rsid w:val="000B3C8C"/>
    <w:rsid w:val="000B4FAC"/>
    <w:rsid w:val="000C6B58"/>
    <w:rsid w:val="000C7985"/>
    <w:rsid w:val="000C7C36"/>
    <w:rsid w:val="000D1563"/>
    <w:rsid w:val="000D2B76"/>
    <w:rsid w:val="000D327A"/>
    <w:rsid w:val="000D36EC"/>
    <w:rsid w:val="000D4DE9"/>
    <w:rsid w:val="000D6E94"/>
    <w:rsid w:val="000D71C7"/>
    <w:rsid w:val="000D7CDD"/>
    <w:rsid w:val="000E1C24"/>
    <w:rsid w:val="000E4658"/>
    <w:rsid w:val="000E4D4E"/>
    <w:rsid w:val="000E51B2"/>
    <w:rsid w:val="000E7640"/>
    <w:rsid w:val="000F03DD"/>
    <w:rsid w:val="000F0A5A"/>
    <w:rsid w:val="000F10D7"/>
    <w:rsid w:val="000F11A8"/>
    <w:rsid w:val="000F1531"/>
    <w:rsid w:val="000F158C"/>
    <w:rsid w:val="000F1776"/>
    <w:rsid w:val="000F1A17"/>
    <w:rsid w:val="000F1CFE"/>
    <w:rsid w:val="000F499C"/>
    <w:rsid w:val="000F4A6B"/>
    <w:rsid w:val="000F5B32"/>
    <w:rsid w:val="000F5EFD"/>
    <w:rsid w:val="000F747C"/>
    <w:rsid w:val="001032EC"/>
    <w:rsid w:val="001035CB"/>
    <w:rsid w:val="00103EC6"/>
    <w:rsid w:val="00105DC1"/>
    <w:rsid w:val="00106E1A"/>
    <w:rsid w:val="00110336"/>
    <w:rsid w:val="0011067D"/>
    <w:rsid w:val="0011068D"/>
    <w:rsid w:val="001109CA"/>
    <w:rsid w:val="00110B11"/>
    <w:rsid w:val="00111A9D"/>
    <w:rsid w:val="00114C2C"/>
    <w:rsid w:val="00120760"/>
    <w:rsid w:val="00120A1F"/>
    <w:rsid w:val="00121547"/>
    <w:rsid w:val="0012161A"/>
    <w:rsid w:val="00121706"/>
    <w:rsid w:val="00125245"/>
    <w:rsid w:val="001271CB"/>
    <w:rsid w:val="001274B2"/>
    <w:rsid w:val="001301E7"/>
    <w:rsid w:val="00130536"/>
    <w:rsid w:val="00132C2D"/>
    <w:rsid w:val="00133C99"/>
    <w:rsid w:val="001364C1"/>
    <w:rsid w:val="00137E79"/>
    <w:rsid w:val="00140112"/>
    <w:rsid w:val="001425CC"/>
    <w:rsid w:val="00142D95"/>
    <w:rsid w:val="00143331"/>
    <w:rsid w:val="00143BDD"/>
    <w:rsid w:val="001506B8"/>
    <w:rsid w:val="00150A7E"/>
    <w:rsid w:val="00151207"/>
    <w:rsid w:val="00151746"/>
    <w:rsid w:val="00152D13"/>
    <w:rsid w:val="00153322"/>
    <w:rsid w:val="001546BC"/>
    <w:rsid w:val="00154A37"/>
    <w:rsid w:val="0015611D"/>
    <w:rsid w:val="00156D48"/>
    <w:rsid w:val="00156FD9"/>
    <w:rsid w:val="001605C0"/>
    <w:rsid w:val="00160D2E"/>
    <w:rsid w:val="0016255A"/>
    <w:rsid w:val="0016350C"/>
    <w:rsid w:val="00163AF0"/>
    <w:rsid w:val="001670EB"/>
    <w:rsid w:val="0016710A"/>
    <w:rsid w:val="001675B5"/>
    <w:rsid w:val="001707AC"/>
    <w:rsid w:val="001709C3"/>
    <w:rsid w:val="00171B22"/>
    <w:rsid w:val="0017383A"/>
    <w:rsid w:val="00173A18"/>
    <w:rsid w:val="00175317"/>
    <w:rsid w:val="00176A5C"/>
    <w:rsid w:val="00176BEC"/>
    <w:rsid w:val="00177EA2"/>
    <w:rsid w:val="001804CC"/>
    <w:rsid w:val="00181165"/>
    <w:rsid w:val="001828ED"/>
    <w:rsid w:val="0018384B"/>
    <w:rsid w:val="00184353"/>
    <w:rsid w:val="00184920"/>
    <w:rsid w:val="00190616"/>
    <w:rsid w:val="00190C88"/>
    <w:rsid w:val="001935F1"/>
    <w:rsid w:val="001944C5"/>
    <w:rsid w:val="0019553A"/>
    <w:rsid w:val="00195C36"/>
    <w:rsid w:val="00196B4E"/>
    <w:rsid w:val="001A08BB"/>
    <w:rsid w:val="001A0B0A"/>
    <w:rsid w:val="001A2AC3"/>
    <w:rsid w:val="001A5006"/>
    <w:rsid w:val="001A6B69"/>
    <w:rsid w:val="001A6CF1"/>
    <w:rsid w:val="001B0AE1"/>
    <w:rsid w:val="001B21E5"/>
    <w:rsid w:val="001B4C16"/>
    <w:rsid w:val="001B67BC"/>
    <w:rsid w:val="001C03D2"/>
    <w:rsid w:val="001C1991"/>
    <w:rsid w:val="001C514C"/>
    <w:rsid w:val="001C5F09"/>
    <w:rsid w:val="001C6785"/>
    <w:rsid w:val="001D00C8"/>
    <w:rsid w:val="001D0258"/>
    <w:rsid w:val="001D2026"/>
    <w:rsid w:val="001D2EA7"/>
    <w:rsid w:val="001D3583"/>
    <w:rsid w:val="001D395C"/>
    <w:rsid w:val="001D3A72"/>
    <w:rsid w:val="001D4AD2"/>
    <w:rsid w:val="001D4D0A"/>
    <w:rsid w:val="001D7531"/>
    <w:rsid w:val="001D771F"/>
    <w:rsid w:val="001E268A"/>
    <w:rsid w:val="001E298A"/>
    <w:rsid w:val="001E29FF"/>
    <w:rsid w:val="001E3517"/>
    <w:rsid w:val="001F0D17"/>
    <w:rsid w:val="001F2E04"/>
    <w:rsid w:val="001F3183"/>
    <w:rsid w:val="001F3E3C"/>
    <w:rsid w:val="001F3ED2"/>
    <w:rsid w:val="001F3F38"/>
    <w:rsid w:val="001F59CE"/>
    <w:rsid w:val="001F66D7"/>
    <w:rsid w:val="001F7381"/>
    <w:rsid w:val="001F7BC3"/>
    <w:rsid w:val="001F7CFC"/>
    <w:rsid w:val="00200192"/>
    <w:rsid w:val="00201C4B"/>
    <w:rsid w:val="002027BE"/>
    <w:rsid w:val="002029E3"/>
    <w:rsid w:val="002039BD"/>
    <w:rsid w:val="002041E3"/>
    <w:rsid w:val="0020551B"/>
    <w:rsid w:val="00206ED0"/>
    <w:rsid w:val="00210495"/>
    <w:rsid w:val="00210BA6"/>
    <w:rsid w:val="00214584"/>
    <w:rsid w:val="0021474D"/>
    <w:rsid w:val="00214AA1"/>
    <w:rsid w:val="0022005C"/>
    <w:rsid w:val="0022072A"/>
    <w:rsid w:val="0022288A"/>
    <w:rsid w:val="00223021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1EAA"/>
    <w:rsid w:val="00232039"/>
    <w:rsid w:val="002324FB"/>
    <w:rsid w:val="00232FDA"/>
    <w:rsid w:val="0023642C"/>
    <w:rsid w:val="00237180"/>
    <w:rsid w:val="00237CB0"/>
    <w:rsid w:val="00240868"/>
    <w:rsid w:val="0024139D"/>
    <w:rsid w:val="002420B6"/>
    <w:rsid w:val="00243FDE"/>
    <w:rsid w:val="00244817"/>
    <w:rsid w:val="00244BEC"/>
    <w:rsid w:val="00246C71"/>
    <w:rsid w:val="00247920"/>
    <w:rsid w:val="002512A8"/>
    <w:rsid w:val="0025160E"/>
    <w:rsid w:val="00251673"/>
    <w:rsid w:val="00251913"/>
    <w:rsid w:val="002527F8"/>
    <w:rsid w:val="00256636"/>
    <w:rsid w:val="00260912"/>
    <w:rsid w:val="00260C16"/>
    <w:rsid w:val="002630C7"/>
    <w:rsid w:val="0026463B"/>
    <w:rsid w:val="00264AC2"/>
    <w:rsid w:val="0026557A"/>
    <w:rsid w:val="00265AA1"/>
    <w:rsid w:val="0026643F"/>
    <w:rsid w:val="00266A9A"/>
    <w:rsid w:val="00267681"/>
    <w:rsid w:val="00270577"/>
    <w:rsid w:val="0027221C"/>
    <w:rsid w:val="00272507"/>
    <w:rsid w:val="00273019"/>
    <w:rsid w:val="002756FC"/>
    <w:rsid w:val="0027793B"/>
    <w:rsid w:val="00280415"/>
    <w:rsid w:val="00280EEA"/>
    <w:rsid w:val="002819E9"/>
    <w:rsid w:val="002850D3"/>
    <w:rsid w:val="002852B7"/>
    <w:rsid w:val="00285C33"/>
    <w:rsid w:val="002921B6"/>
    <w:rsid w:val="00292C70"/>
    <w:rsid w:val="002936D1"/>
    <w:rsid w:val="00294130"/>
    <w:rsid w:val="00294D20"/>
    <w:rsid w:val="0029502D"/>
    <w:rsid w:val="00297058"/>
    <w:rsid w:val="00297F9B"/>
    <w:rsid w:val="002A0F2A"/>
    <w:rsid w:val="002A17AE"/>
    <w:rsid w:val="002A25F8"/>
    <w:rsid w:val="002A27F1"/>
    <w:rsid w:val="002A2AEF"/>
    <w:rsid w:val="002A2BCA"/>
    <w:rsid w:val="002A3E1F"/>
    <w:rsid w:val="002A3F6F"/>
    <w:rsid w:val="002A40EE"/>
    <w:rsid w:val="002A4512"/>
    <w:rsid w:val="002A492E"/>
    <w:rsid w:val="002A63AC"/>
    <w:rsid w:val="002B0AD5"/>
    <w:rsid w:val="002B0F1B"/>
    <w:rsid w:val="002B10CD"/>
    <w:rsid w:val="002B1601"/>
    <w:rsid w:val="002B4655"/>
    <w:rsid w:val="002B4EC9"/>
    <w:rsid w:val="002B5A77"/>
    <w:rsid w:val="002B6FF1"/>
    <w:rsid w:val="002B712C"/>
    <w:rsid w:val="002B73D4"/>
    <w:rsid w:val="002C000D"/>
    <w:rsid w:val="002C0376"/>
    <w:rsid w:val="002C1080"/>
    <w:rsid w:val="002C3A40"/>
    <w:rsid w:val="002C4AC8"/>
    <w:rsid w:val="002C536A"/>
    <w:rsid w:val="002C59FA"/>
    <w:rsid w:val="002C5E25"/>
    <w:rsid w:val="002C78D1"/>
    <w:rsid w:val="002C7CAB"/>
    <w:rsid w:val="002D04AA"/>
    <w:rsid w:val="002D243F"/>
    <w:rsid w:val="002D2A7F"/>
    <w:rsid w:val="002D2AB8"/>
    <w:rsid w:val="002D3558"/>
    <w:rsid w:val="002D3AEC"/>
    <w:rsid w:val="002D4022"/>
    <w:rsid w:val="002D54D8"/>
    <w:rsid w:val="002E0587"/>
    <w:rsid w:val="002E0A0C"/>
    <w:rsid w:val="002E1FB5"/>
    <w:rsid w:val="002E2DFE"/>
    <w:rsid w:val="002E3067"/>
    <w:rsid w:val="002E3E64"/>
    <w:rsid w:val="002E66C6"/>
    <w:rsid w:val="002E6E09"/>
    <w:rsid w:val="002E7162"/>
    <w:rsid w:val="002F027A"/>
    <w:rsid w:val="002F0814"/>
    <w:rsid w:val="002F0D40"/>
    <w:rsid w:val="002F1046"/>
    <w:rsid w:val="002F1620"/>
    <w:rsid w:val="002F368E"/>
    <w:rsid w:val="002F3821"/>
    <w:rsid w:val="002F3984"/>
    <w:rsid w:val="002F5E17"/>
    <w:rsid w:val="002F6D4C"/>
    <w:rsid w:val="002F76E7"/>
    <w:rsid w:val="002F79E5"/>
    <w:rsid w:val="00300162"/>
    <w:rsid w:val="0030197E"/>
    <w:rsid w:val="00301CD8"/>
    <w:rsid w:val="00301F71"/>
    <w:rsid w:val="003037D9"/>
    <w:rsid w:val="00303A2E"/>
    <w:rsid w:val="00305AA7"/>
    <w:rsid w:val="00305EA0"/>
    <w:rsid w:val="003062A2"/>
    <w:rsid w:val="00306977"/>
    <w:rsid w:val="00306AEF"/>
    <w:rsid w:val="00306D89"/>
    <w:rsid w:val="00311E81"/>
    <w:rsid w:val="00312984"/>
    <w:rsid w:val="00313765"/>
    <w:rsid w:val="00314404"/>
    <w:rsid w:val="00314517"/>
    <w:rsid w:val="00314C04"/>
    <w:rsid w:val="00315437"/>
    <w:rsid w:val="00317471"/>
    <w:rsid w:val="003178BA"/>
    <w:rsid w:val="00321C5A"/>
    <w:rsid w:val="00325F9D"/>
    <w:rsid w:val="00326B43"/>
    <w:rsid w:val="00326D22"/>
    <w:rsid w:val="0032707C"/>
    <w:rsid w:val="003308D3"/>
    <w:rsid w:val="00331296"/>
    <w:rsid w:val="00331881"/>
    <w:rsid w:val="00332264"/>
    <w:rsid w:val="00332272"/>
    <w:rsid w:val="00332FD0"/>
    <w:rsid w:val="00333A71"/>
    <w:rsid w:val="00336777"/>
    <w:rsid w:val="00336890"/>
    <w:rsid w:val="0033739E"/>
    <w:rsid w:val="003374CD"/>
    <w:rsid w:val="00337F03"/>
    <w:rsid w:val="00341510"/>
    <w:rsid w:val="003420BF"/>
    <w:rsid w:val="003424D1"/>
    <w:rsid w:val="00342BA1"/>
    <w:rsid w:val="003432E3"/>
    <w:rsid w:val="003439B2"/>
    <w:rsid w:val="0034518A"/>
    <w:rsid w:val="00345E65"/>
    <w:rsid w:val="003467F1"/>
    <w:rsid w:val="003472A2"/>
    <w:rsid w:val="0034746D"/>
    <w:rsid w:val="00347F81"/>
    <w:rsid w:val="00352CCC"/>
    <w:rsid w:val="00352D1B"/>
    <w:rsid w:val="0035305D"/>
    <w:rsid w:val="003538B7"/>
    <w:rsid w:val="00354A46"/>
    <w:rsid w:val="00357894"/>
    <w:rsid w:val="00357C81"/>
    <w:rsid w:val="00357EE3"/>
    <w:rsid w:val="00360232"/>
    <w:rsid w:val="0036046B"/>
    <w:rsid w:val="00360BA1"/>
    <w:rsid w:val="00361065"/>
    <w:rsid w:val="003612DE"/>
    <w:rsid w:val="00361681"/>
    <w:rsid w:val="00363254"/>
    <w:rsid w:val="003639C0"/>
    <w:rsid w:val="00363F85"/>
    <w:rsid w:val="0036441D"/>
    <w:rsid w:val="0036448A"/>
    <w:rsid w:val="00364BF6"/>
    <w:rsid w:val="003654DA"/>
    <w:rsid w:val="00365F3D"/>
    <w:rsid w:val="0037078C"/>
    <w:rsid w:val="003722F3"/>
    <w:rsid w:val="00372B6E"/>
    <w:rsid w:val="00372C79"/>
    <w:rsid w:val="00373BC9"/>
    <w:rsid w:val="00374190"/>
    <w:rsid w:val="00380748"/>
    <w:rsid w:val="003819F8"/>
    <w:rsid w:val="00381DF8"/>
    <w:rsid w:val="00382278"/>
    <w:rsid w:val="00383FD1"/>
    <w:rsid w:val="00384276"/>
    <w:rsid w:val="00385D52"/>
    <w:rsid w:val="00391C77"/>
    <w:rsid w:val="00392120"/>
    <w:rsid w:val="0039271A"/>
    <w:rsid w:val="00392785"/>
    <w:rsid w:val="003927B6"/>
    <w:rsid w:val="00392DC6"/>
    <w:rsid w:val="003935A0"/>
    <w:rsid w:val="00395E3C"/>
    <w:rsid w:val="00397D2B"/>
    <w:rsid w:val="003A08F8"/>
    <w:rsid w:val="003A1B5A"/>
    <w:rsid w:val="003A29EF"/>
    <w:rsid w:val="003A59D1"/>
    <w:rsid w:val="003A5FCE"/>
    <w:rsid w:val="003A6A1A"/>
    <w:rsid w:val="003B036C"/>
    <w:rsid w:val="003B06F8"/>
    <w:rsid w:val="003B08DE"/>
    <w:rsid w:val="003B0F96"/>
    <w:rsid w:val="003B261F"/>
    <w:rsid w:val="003B32BE"/>
    <w:rsid w:val="003B3895"/>
    <w:rsid w:val="003B7EE9"/>
    <w:rsid w:val="003C0F82"/>
    <w:rsid w:val="003C12CA"/>
    <w:rsid w:val="003C12E5"/>
    <w:rsid w:val="003C2791"/>
    <w:rsid w:val="003C2B24"/>
    <w:rsid w:val="003C2F32"/>
    <w:rsid w:val="003C302B"/>
    <w:rsid w:val="003C3634"/>
    <w:rsid w:val="003C393A"/>
    <w:rsid w:val="003C40FC"/>
    <w:rsid w:val="003C62F3"/>
    <w:rsid w:val="003D0153"/>
    <w:rsid w:val="003D08B3"/>
    <w:rsid w:val="003D287A"/>
    <w:rsid w:val="003D4243"/>
    <w:rsid w:val="003D52B9"/>
    <w:rsid w:val="003D5C49"/>
    <w:rsid w:val="003D6DDE"/>
    <w:rsid w:val="003E041A"/>
    <w:rsid w:val="003E226A"/>
    <w:rsid w:val="003E2DB8"/>
    <w:rsid w:val="003E2F58"/>
    <w:rsid w:val="003E4B30"/>
    <w:rsid w:val="003E545E"/>
    <w:rsid w:val="003E5F14"/>
    <w:rsid w:val="003F1A94"/>
    <w:rsid w:val="003F1AE8"/>
    <w:rsid w:val="003F3E2A"/>
    <w:rsid w:val="003F44A5"/>
    <w:rsid w:val="003F4852"/>
    <w:rsid w:val="003F51B7"/>
    <w:rsid w:val="003F6181"/>
    <w:rsid w:val="003F66AD"/>
    <w:rsid w:val="003F730E"/>
    <w:rsid w:val="00400037"/>
    <w:rsid w:val="00404B2F"/>
    <w:rsid w:val="004057F6"/>
    <w:rsid w:val="00406CDA"/>
    <w:rsid w:val="00407BB3"/>
    <w:rsid w:val="00407E86"/>
    <w:rsid w:val="00411537"/>
    <w:rsid w:val="00413538"/>
    <w:rsid w:val="004138BF"/>
    <w:rsid w:val="00413CA1"/>
    <w:rsid w:val="00413FA7"/>
    <w:rsid w:val="004158AA"/>
    <w:rsid w:val="00421D50"/>
    <w:rsid w:val="0042274E"/>
    <w:rsid w:val="00423433"/>
    <w:rsid w:val="00423BB1"/>
    <w:rsid w:val="00424F94"/>
    <w:rsid w:val="00425DCB"/>
    <w:rsid w:val="004265B5"/>
    <w:rsid w:val="00426E06"/>
    <w:rsid w:val="004307FF"/>
    <w:rsid w:val="00430C8B"/>
    <w:rsid w:val="00431C90"/>
    <w:rsid w:val="00432835"/>
    <w:rsid w:val="00433940"/>
    <w:rsid w:val="00433E17"/>
    <w:rsid w:val="0043409D"/>
    <w:rsid w:val="0043551A"/>
    <w:rsid w:val="00436126"/>
    <w:rsid w:val="0044096A"/>
    <w:rsid w:val="00441E2E"/>
    <w:rsid w:val="004449A3"/>
    <w:rsid w:val="00445E0D"/>
    <w:rsid w:val="00446996"/>
    <w:rsid w:val="0044702B"/>
    <w:rsid w:val="00450E2F"/>
    <w:rsid w:val="00453092"/>
    <w:rsid w:val="00453186"/>
    <w:rsid w:val="004538B3"/>
    <w:rsid w:val="004538C7"/>
    <w:rsid w:val="004553C0"/>
    <w:rsid w:val="0045678A"/>
    <w:rsid w:val="00457703"/>
    <w:rsid w:val="00457BE7"/>
    <w:rsid w:val="00460286"/>
    <w:rsid w:val="00460CF6"/>
    <w:rsid w:val="004611A3"/>
    <w:rsid w:val="00461F9D"/>
    <w:rsid w:val="00462B4A"/>
    <w:rsid w:val="00462D43"/>
    <w:rsid w:val="00462DE7"/>
    <w:rsid w:val="00462F95"/>
    <w:rsid w:val="004634A7"/>
    <w:rsid w:val="00464740"/>
    <w:rsid w:val="00464EA1"/>
    <w:rsid w:val="00465C5D"/>
    <w:rsid w:val="004669BD"/>
    <w:rsid w:val="004670BF"/>
    <w:rsid w:val="004675B6"/>
    <w:rsid w:val="00470D08"/>
    <w:rsid w:val="00471E3D"/>
    <w:rsid w:val="00472072"/>
    <w:rsid w:val="004726E3"/>
    <w:rsid w:val="0047519D"/>
    <w:rsid w:val="00475A70"/>
    <w:rsid w:val="00476587"/>
    <w:rsid w:val="00476D5B"/>
    <w:rsid w:val="004773D3"/>
    <w:rsid w:val="00480743"/>
    <w:rsid w:val="00480956"/>
    <w:rsid w:val="00480C82"/>
    <w:rsid w:val="00480CC3"/>
    <w:rsid w:val="004814E9"/>
    <w:rsid w:val="004817D0"/>
    <w:rsid w:val="00482E71"/>
    <w:rsid w:val="00482E90"/>
    <w:rsid w:val="00483470"/>
    <w:rsid w:val="00484E11"/>
    <w:rsid w:val="00484E27"/>
    <w:rsid w:val="004851EB"/>
    <w:rsid w:val="004926F7"/>
    <w:rsid w:val="00493506"/>
    <w:rsid w:val="00494F93"/>
    <w:rsid w:val="00495BC7"/>
    <w:rsid w:val="0049630D"/>
    <w:rsid w:val="00496A52"/>
    <w:rsid w:val="004A2F2C"/>
    <w:rsid w:val="004A3250"/>
    <w:rsid w:val="004A4C62"/>
    <w:rsid w:val="004A4D8B"/>
    <w:rsid w:val="004A7FAD"/>
    <w:rsid w:val="004B0771"/>
    <w:rsid w:val="004B0C81"/>
    <w:rsid w:val="004B0C86"/>
    <w:rsid w:val="004B1DBD"/>
    <w:rsid w:val="004B1EF2"/>
    <w:rsid w:val="004B2B29"/>
    <w:rsid w:val="004B2B8B"/>
    <w:rsid w:val="004B37B1"/>
    <w:rsid w:val="004B4085"/>
    <w:rsid w:val="004B47A9"/>
    <w:rsid w:val="004B5E48"/>
    <w:rsid w:val="004B645D"/>
    <w:rsid w:val="004B74D1"/>
    <w:rsid w:val="004B753C"/>
    <w:rsid w:val="004B77D9"/>
    <w:rsid w:val="004C02E8"/>
    <w:rsid w:val="004C1E4A"/>
    <w:rsid w:val="004C40D5"/>
    <w:rsid w:val="004C5374"/>
    <w:rsid w:val="004C542A"/>
    <w:rsid w:val="004C56CC"/>
    <w:rsid w:val="004C5ED0"/>
    <w:rsid w:val="004C6536"/>
    <w:rsid w:val="004C733C"/>
    <w:rsid w:val="004C7BBC"/>
    <w:rsid w:val="004D01E9"/>
    <w:rsid w:val="004D101D"/>
    <w:rsid w:val="004D17C3"/>
    <w:rsid w:val="004D1D8E"/>
    <w:rsid w:val="004D20C9"/>
    <w:rsid w:val="004D35A2"/>
    <w:rsid w:val="004D3CB3"/>
    <w:rsid w:val="004D4880"/>
    <w:rsid w:val="004D51EB"/>
    <w:rsid w:val="004D5588"/>
    <w:rsid w:val="004D55AA"/>
    <w:rsid w:val="004D6413"/>
    <w:rsid w:val="004D6FAF"/>
    <w:rsid w:val="004D7617"/>
    <w:rsid w:val="004E2BDD"/>
    <w:rsid w:val="004E2FC4"/>
    <w:rsid w:val="004E4C6E"/>
    <w:rsid w:val="004E60B3"/>
    <w:rsid w:val="004E63E7"/>
    <w:rsid w:val="004E74E4"/>
    <w:rsid w:val="004F1120"/>
    <w:rsid w:val="004F1DA0"/>
    <w:rsid w:val="004F40BA"/>
    <w:rsid w:val="004F46F3"/>
    <w:rsid w:val="004F5B7F"/>
    <w:rsid w:val="004F7E64"/>
    <w:rsid w:val="00501B32"/>
    <w:rsid w:val="00501C8F"/>
    <w:rsid w:val="00503496"/>
    <w:rsid w:val="0050375B"/>
    <w:rsid w:val="00503A10"/>
    <w:rsid w:val="005041F9"/>
    <w:rsid w:val="00504398"/>
    <w:rsid w:val="00505252"/>
    <w:rsid w:val="005062A0"/>
    <w:rsid w:val="0050645F"/>
    <w:rsid w:val="00506E44"/>
    <w:rsid w:val="00510DAF"/>
    <w:rsid w:val="00511DD8"/>
    <w:rsid w:val="00514043"/>
    <w:rsid w:val="00514B77"/>
    <w:rsid w:val="0051578F"/>
    <w:rsid w:val="005158C9"/>
    <w:rsid w:val="00515EB0"/>
    <w:rsid w:val="005163F2"/>
    <w:rsid w:val="0051659A"/>
    <w:rsid w:val="0051722F"/>
    <w:rsid w:val="005204DC"/>
    <w:rsid w:val="00520726"/>
    <w:rsid w:val="00521903"/>
    <w:rsid w:val="00522ED4"/>
    <w:rsid w:val="005231C4"/>
    <w:rsid w:val="00523243"/>
    <w:rsid w:val="00523532"/>
    <w:rsid w:val="005268BA"/>
    <w:rsid w:val="00527ED9"/>
    <w:rsid w:val="00533C3E"/>
    <w:rsid w:val="00534DB0"/>
    <w:rsid w:val="005356CF"/>
    <w:rsid w:val="0053673C"/>
    <w:rsid w:val="005369C2"/>
    <w:rsid w:val="00537660"/>
    <w:rsid w:val="00542D53"/>
    <w:rsid w:val="0054443C"/>
    <w:rsid w:val="00545476"/>
    <w:rsid w:val="005460A7"/>
    <w:rsid w:val="0054696F"/>
    <w:rsid w:val="005479A5"/>
    <w:rsid w:val="005516E0"/>
    <w:rsid w:val="00551AD4"/>
    <w:rsid w:val="00552C98"/>
    <w:rsid w:val="00552E36"/>
    <w:rsid w:val="00553257"/>
    <w:rsid w:val="00554982"/>
    <w:rsid w:val="00555A6A"/>
    <w:rsid w:val="00556103"/>
    <w:rsid w:val="00556595"/>
    <w:rsid w:val="005567C4"/>
    <w:rsid w:val="00557230"/>
    <w:rsid w:val="00557414"/>
    <w:rsid w:val="00560741"/>
    <w:rsid w:val="005611A3"/>
    <w:rsid w:val="00562053"/>
    <w:rsid w:val="005627AA"/>
    <w:rsid w:val="00563712"/>
    <w:rsid w:val="00564FD3"/>
    <w:rsid w:val="00566220"/>
    <w:rsid w:val="005664D5"/>
    <w:rsid w:val="00566A2F"/>
    <w:rsid w:val="00571357"/>
    <w:rsid w:val="00573AC9"/>
    <w:rsid w:val="00574C04"/>
    <w:rsid w:val="0057539B"/>
    <w:rsid w:val="005754DE"/>
    <w:rsid w:val="005772E6"/>
    <w:rsid w:val="0057739A"/>
    <w:rsid w:val="005812C3"/>
    <w:rsid w:val="00581B3C"/>
    <w:rsid w:val="005828D6"/>
    <w:rsid w:val="00583A27"/>
    <w:rsid w:val="005847F4"/>
    <w:rsid w:val="00584970"/>
    <w:rsid w:val="00584B8C"/>
    <w:rsid w:val="00584DB5"/>
    <w:rsid w:val="00586AB1"/>
    <w:rsid w:val="005902E9"/>
    <w:rsid w:val="00590A4B"/>
    <w:rsid w:val="005916CD"/>
    <w:rsid w:val="005943A7"/>
    <w:rsid w:val="00594806"/>
    <w:rsid w:val="00594CD6"/>
    <w:rsid w:val="005964DD"/>
    <w:rsid w:val="005978B8"/>
    <w:rsid w:val="005A16C4"/>
    <w:rsid w:val="005A445B"/>
    <w:rsid w:val="005A4A04"/>
    <w:rsid w:val="005A4BDE"/>
    <w:rsid w:val="005A4F0C"/>
    <w:rsid w:val="005A74C7"/>
    <w:rsid w:val="005B1413"/>
    <w:rsid w:val="005B1996"/>
    <w:rsid w:val="005B296B"/>
    <w:rsid w:val="005B39EF"/>
    <w:rsid w:val="005B42FF"/>
    <w:rsid w:val="005B46C5"/>
    <w:rsid w:val="005B4B4A"/>
    <w:rsid w:val="005B4E46"/>
    <w:rsid w:val="005B5AB8"/>
    <w:rsid w:val="005B6985"/>
    <w:rsid w:val="005B6A82"/>
    <w:rsid w:val="005C17EB"/>
    <w:rsid w:val="005C1FB7"/>
    <w:rsid w:val="005C20DE"/>
    <w:rsid w:val="005C25BF"/>
    <w:rsid w:val="005C4E6E"/>
    <w:rsid w:val="005C4F4D"/>
    <w:rsid w:val="005D607C"/>
    <w:rsid w:val="005D6F18"/>
    <w:rsid w:val="005D781C"/>
    <w:rsid w:val="005E0540"/>
    <w:rsid w:val="005E176A"/>
    <w:rsid w:val="005E1CB6"/>
    <w:rsid w:val="005E205F"/>
    <w:rsid w:val="005E34C8"/>
    <w:rsid w:val="005E3A82"/>
    <w:rsid w:val="005E46EB"/>
    <w:rsid w:val="005E68A8"/>
    <w:rsid w:val="005E75EB"/>
    <w:rsid w:val="005E766E"/>
    <w:rsid w:val="005F2360"/>
    <w:rsid w:val="005F2ADC"/>
    <w:rsid w:val="005F2C1F"/>
    <w:rsid w:val="005F33A5"/>
    <w:rsid w:val="005F3CEB"/>
    <w:rsid w:val="005F3FB6"/>
    <w:rsid w:val="005F5ECF"/>
    <w:rsid w:val="005F6CB6"/>
    <w:rsid w:val="00601FE3"/>
    <w:rsid w:val="00602B6E"/>
    <w:rsid w:val="00606A64"/>
    <w:rsid w:val="00606DCB"/>
    <w:rsid w:val="006078C2"/>
    <w:rsid w:val="00607DB1"/>
    <w:rsid w:val="006109E2"/>
    <w:rsid w:val="00611E11"/>
    <w:rsid w:val="00612234"/>
    <w:rsid w:val="00613544"/>
    <w:rsid w:val="00613A1A"/>
    <w:rsid w:val="006162DB"/>
    <w:rsid w:val="00616E11"/>
    <w:rsid w:val="00617CF9"/>
    <w:rsid w:val="0062083D"/>
    <w:rsid w:val="006211D5"/>
    <w:rsid w:val="00622049"/>
    <w:rsid w:val="006222BC"/>
    <w:rsid w:val="00622402"/>
    <w:rsid w:val="00622C45"/>
    <w:rsid w:val="00622DC8"/>
    <w:rsid w:val="00624C74"/>
    <w:rsid w:val="00625469"/>
    <w:rsid w:val="00626D08"/>
    <w:rsid w:val="00630C85"/>
    <w:rsid w:val="006320E4"/>
    <w:rsid w:val="00632435"/>
    <w:rsid w:val="006336D8"/>
    <w:rsid w:val="00634752"/>
    <w:rsid w:val="00636CDD"/>
    <w:rsid w:val="0063729D"/>
    <w:rsid w:val="00637575"/>
    <w:rsid w:val="006424ED"/>
    <w:rsid w:val="0064477B"/>
    <w:rsid w:val="006455D6"/>
    <w:rsid w:val="00647923"/>
    <w:rsid w:val="006479D1"/>
    <w:rsid w:val="00647DD9"/>
    <w:rsid w:val="00647FA0"/>
    <w:rsid w:val="00651977"/>
    <w:rsid w:val="00652F72"/>
    <w:rsid w:val="0065359E"/>
    <w:rsid w:val="006539C1"/>
    <w:rsid w:val="0065510D"/>
    <w:rsid w:val="00655509"/>
    <w:rsid w:val="00655C8F"/>
    <w:rsid w:val="0066009A"/>
    <w:rsid w:val="00660BF3"/>
    <w:rsid w:val="00662C02"/>
    <w:rsid w:val="00662F2C"/>
    <w:rsid w:val="00665D33"/>
    <w:rsid w:val="006675BE"/>
    <w:rsid w:val="00670022"/>
    <w:rsid w:val="0067166B"/>
    <w:rsid w:val="00671754"/>
    <w:rsid w:val="00673DCF"/>
    <w:rsid w:val="00674028"/>
    <w:rsid w:val="006746A8"/>
    <w:rsid w:val="0067497A"/>
    <w:rsid w:val="00674F07"/>
    <w:rsid w:val="006750D5"/>
    <w:rsid w:val="00676AB8"/>
    <w:rsid w:val="00677235"/>
    <w:rsid w:val="0067750A"/>
    <w:rsid w:val="006776E8"/>
    <w:rsid w:val="00681C2A"/>
    <w:rsid w:val="0068297A"/>
    <w:rsid w:val="00683603"/>
    <w:rsid w:val="00684D27"/>
    <w:rsid w:val="0068709A"/>
    <w:rsid w:val="0069092F"/>
    <w:rsid w:val="00691A5A"/>
    <w:rsid w:val="00691D3A"/>
    <w:rsid w:val="00691EAB"/>
    <w:rsid w:val="0069377F"/>
    <w:rsid w:val="00694513"/>
    <w:rsid w:val="00695C98"/>
    <w:rsid w:val="00697B9E"/>
    <w:rsid w:val="006A00BE"/>
    <w:rsid w:val="006A08FD"/>
    <w:rsid w:val="006A0EEE"/>
    <w:rsid w:val="006A20F8"/>
    <w:rsid w:val="006A316F"/>
    <w:rsid w:val="006A3D9D"/>
    <w:rsid w:val="006A5E7B"/>
    <w:rsid w:val="006A64F4"/>
    <w:rsid w:val="006A69C8"/>
    <w:rsid w:val="006A78F8"/>
    <w:rsid w:val="006B0273"/>
    <w:rsid w:val="006B1043"/>
    <w:rsid w:val="006B2845"/>
    <w:rsid w:val="006B2CCD"/>
    <w:rsid w:val="006B3393"/>
    <w:rsid w:val="006B60EE"/>
    <w:rsid w:val="006B71CC"/>
    <w:rsid w:val="006C01A9"/>
    <w:rsid w:val="006C17AF"/>
    <w:rsid w:val="006C1C7B"/>
    <w:rsid w:val="006C4A5C"/>
    <w:rsid w:val="006C6A33"/>
    <w:rsid w:val="006D1F77"/>
    <w:rsid w:val="006D38D8"/>
    <w:rsid w:val="006D4436"/>
    <w:rsid w:val="006D502C"/>
    <w:rsid w:val="006D53CB"/>
    <w:rsid w:val="006D565F"/>
    <w:rsid w:val="006D65E0"/>
    <w:rsid w:val="006D6FF2"/>
    <w:rsid w:val="006E0B63"/>
    <w:rsid w:val="006E18E2"/>
    <w:rsid w:val="006E1F1F"/>
    <w:rsid w:val="006E2AB7"/>
    <w:rsid w:val="006E34DE"/>
    <w:rsid w:val="006E6321"/>
    <w:rsid w:val="006E792A"/>
    <w:rsid w:val="006F0470"/>
    <w:rsid w:val="006F0B02"/>
    <w:rsid w:val="006F3FFE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0A"/>
    <w:rsid w:val="00705097"/>
    <w:rsid w:val="00705131"/>
    <w:rsid w:val="00705592"/>
    <w:rsid w:val="00705EC8"/>
    <w:rsid w:val="00712157"/>
    <w:rsid w:val="00712434"/>
    <w:rsid w:val="00712BC4"/>
    <w:rsid w:val="00713066"/>
    <w:rsid w:val="007136D1"/>
    <w:rsid w:val="00713EED"/>
    <w:rsid w:val="0071420B"/>
    <w:rsid w:val="007159C8"/>
    <w:rsid w:val="00716787"/>
    <w:rsid w:val="00716F08"/>
    <w:rsid w:val="00716FD0"/>
    <w:rsid w:val="007171C2"/>
    <w:rsid w:val="007201ED"/>
    <w:rsid w:val="0072055D"/>
    <w:rsid w:val="0072089A"/>
    <w:rsid w:val="007213E3"/>
    <w:rsid w:val="0072300B"/>
    <w:rsid w:val="00725BAC"/>
    <w:rsid w:val="007313E2"/>
    <w:rsid w:val="00732070"/>
    <w:rsid w:val="00732B4F"/>
    <w:rsid w:val="00732EFD"/>
    <w:rsid w:val="00734B0F"/>
    <w:rsid w:val="00734BBF"/>
    <w:rsid w:val="00734F59"/>
    <w:rsid w:val="00735567"/>
    <w:rsid w:val="00735E6A"/>
    <w:rsid w:val="00736C00"/>
    <w:rsid w:val="007374B9"/>
    <w:rsid w:val="00737F7D"/>
    <w:rsid w:val="0074041B"/>
    <w:rsid w:val="00740588"/>
    <w:rsid w:val="00740C48"/>
    <w:rsid w:val="007414C9"/>
    <w:rsid w:val="00744044"/>
    <w:rsid w:val="00745433"/>
    <w:rsid w:val="007477DB"/>
    <w:rsid w:val="007507A6"/>
    <w:rsid w:val="00752B74"/>
    <w:rsid w:val="007551BF"/>
    <w:rsid w:val="0075555D"/>
    <w:rsid w:val="007572C3"/>
    <w:rsid w:val="00760E99"/>
    <w:rsid w:val="007618B5"/>
    <w:rsid w:val="00761AC4"/>
    <w:rsid w:val="00762B17"/>
    <w:rsid w:val="007647FA"/>
    <w:rsid w:val="00766297"/>
    <w:rsid w:val="00767070"/>
    <w:rsid w:val="0076755E"/>
    <w:rsid w:val="00770449"/>
    <w:rsid w:val="00771622"/>
    <w:rsid w:val="00772906"/>
    <w:rsid w:val="00773987"/>
    <w:rsid w:val="00773ECB"/>
    <w:rsid w:val="007809BC"/>
    <w:rsid w:val="007810C9"/>
    <w:rsid w:val="00781AC9"/>
    <w:rsid w:val="00783305"/>
    <w:rsid w:val="00784901"/>
    <w:rsid w:val="007864B3"/>
    <w:rsid w:val="007865AE"/>
    <w:rsid w:val="00790D67"/>
    <w:rsid w:val="00791EE5"/>
    <w:rsid w:val="007936DA"/>
    <w:rsid w:val="00793EB3"/>
    <w:rsid w:val="007945B5"/>
    <w:rsid w:val="007945D5"/>
    <w:rsid w:val="00794D28"/>
    <w:rsid w:val="00795D62"/>
    <w:rsid w:val="00795F10"/>
    <w:rsid w:val="00796907"/>
    <w:rsid w:val="007A047E"/>
    <w:rsid w:val="007A0707"/>
    <w:rsid w:val="007A18D9"/>
    <w:rsid w:val="007A2DEB"/>
    <w:rsid w:val="007A37D2"/>
    <w:rsid w:val="007A4839"/>
    <w:rsid w:val="007A71FD"/>
    <w:rsid w:val="007A75DA"/>
    <w:rsid w:val="007B0CAD"/>
    <w:rsid w:val="007B2B0C"/>
    <w:rsid w:val="007B636C"/>
    <w:rsid w:val="007B730F"/>
    <w:rsid w:val="007C1FD4"/>
    <w:rsid w:val="007C49B6"/>
    <w:rsid w:val="007C6472"/>
    <w:rsid w:val="007C6737"/>
    <w:rsid w:val="007C6A14"/>
    <w:rsid w:val="007D0CBC"/>
    <w:rsid w:val="007D258A"/>
    <w:rsid w:val="007D2871"/>
    <w:rsid w:val="007D2B02"/>
    <w:rsid w:val="007D33C9"/>
    <w:rsid w:val="007D33D9"/>
    <w:rsid w:val="007D3449"/>
    <w:rsid w:val="007D3AD0"/>
    <w:rsid w:val="007D3DFF"/>
    <w:rsid w:val="007D3ED1"/>
    <w:rsid w:val="007D4257"/>
    <w:rsid w:val="007D4C9B"/>
    <w:rsid w:val="007D4D5C"/>
    <w:rsid w:val="007D5718"/>
    <w:rsid w:val="007D7344"/>
    <w:rsid w:val="007D79AB"/>
    <w:rsid w:val="007E0E38"/>
    <w:rsid w:val="007E1895"/>
    <w:rsid w:val="007E20F4"/>
    <w:rsid w:val="007E2C6B"/>
    <w:rsid w:val="007E2D4C"/>
    <w:rsid w:val="007E37CA"/>
    <w:rsid w:val="007E4454"/>
    <w:rsid w:val="007E5B02"/>
    <w:rsid w:val="007F0AD8"/>
    <w:rsid w:val="007F0EF8"/>
    <w:rsid w:val="007F1FF4"/>
    <w:rsid w:val="007F35BA"/>
    <w:rsid w:val="007F36D6"/>
    <w:rsid w:val="007F4ABB"/>
    <w:rsid w:val="007F4D52"/>
    <w:rsid w:val="007F7AAB"/>
    <w:rsid w:val="007F7B4A"/>
    <w:rsid w:val="007F7CA8"/>
    <w:rsid w:val="007F7FB9"/>
    <w:rsid w:val="0080040E"/>
    <w:rsid w:val="0080043A"/>
    <w:rsid w:val="00800596"/>
    <w:rsid w:val="00801A91"/>
    <w:rsid w:val="00801DD6"/>
    <w:rsid w:val="00802E28"/>
    <w:rsid w:val="008037F7"/>
    <w:rsid w:val="00803A80"/>
    <w:rsid w:val="008042C5"/>
    <w:rsid w:val="00804DCE"/>
    <w:rsid w:val="00805407"/>
    <w:rsid w:val="00805B29"/>
    <w:rsid w:val="008069B4"/>
    <w:rsid w:val="00806CB5"/>
    <w:rsid w:val="00810877"/>
    <w:rsid w:val="00810EA9"/>
    <w:rsid w:val="008114D8"/>
    <w:rsid w:val="00811A91"/>
    <w:rsid w:val="008129EB"/>
    <w:rsid w:val="008133D8"/>
    <w:rsid w:val="00814A8E"/>
    <w:rsid w:val="00815094"/>
    <w:rsid w:val="00815F27"/>
    <w:rsid w:val="00816F8C"/>
    <w:rsid w:val="008172E7"/>
    <w:rsid w:val="00817A82"/>
    <w:rsid w:val="00820BD5"/>
    <w:rsid w:val="00820CB4"/>
    <w:rsid w:val="00820EF5"/>
    <w:rsid w:val="00821203"/>
    <w:rsid w:val="00822572"/>
    <w:rsid w:val="008237DA"/>
    <w:rsid w:val="0082694A"/>
    <w:rsid w:val="00826B48"/>
    <w:rsid w:val="00827502"/>
    <w:rsid w:val="00827BF4"/>
    <w:rsid w:val="0083089F"/>
    <w:rsid w:val="00834378"/>
    <w:rsid w:val="0083530D"/>
    <w:rsid w:val="0083552C"/>
    <w:rsid w:val="0083621D"/>
    <w:rsid w:val="00837049"/>
    <w:rsid w:val="008408A1"/>
    <w:rsid w:val="00842F0D"/>
    <w:rsid w:val="00843653"/>
    <w:rsid w:val="00844FCC"/>
    <w:rsid w:val="0084586F"/>
    <w:rsid w:val="008458B4"/>
    <w:rsid w:val="00850359"/>
    <w:rsid w:val="00852403"/>
    <w:rsid w:val="00852B67"/>
    <w:rsid w:val="00853DEA"/>
    <w:rsid w:val="008542C1"/>
    <w:rsid w:val="0085576F"/>
    <w:rsid w:val="00855D71"/>
    <w:rsid w:val="0085680F"/>
    <w:rsid w:val="0086011B"/>
    <w:rsid w:val="00860C4C"/>
    <w:rsid w:val="00861B03"/>
    <w:rsid w:val="0086284A"/>
    <w:rsid w:val="00862874"/>
    <w:rsid w:val="00864178"/>
    <w:rsid w:val="008644C7"/>
    <w:rsid w:val="00864769"/>
    <w:rsid w:val="00864841"/>
    <w:rsid w:val="0086679E"/>
    <w:rsid w:val="00870C00"/>
    <w:rsid w:val="0087165D"/>
    <w:rsid w:val="00876E61"/>
    <w:rsid w:val="008777DD"/>
    <w:rsid w:val="00880146"/>
    <w:rsid w:val="008808DF"/>
    <w:rsid w:val="00881000"/>
    <w:rsid w:val="008811AD"/>
    <w:rsid w:val="00881D33"/>
    <w:rsid w:val="008834EA"/>
    <w:rsid w:val="00883B3A"/>
    <w:rsid w:val="00883B9A"/>
    <w:rsid w:val="00883C81"/>
    <w:rsid w:val="008840E5"/>
    <w:rsid w:val="0088444A"/>
    <w:rsid w:val="008850AB"/>
    <w:rsid w:val="00890B0D"/>
    <w:rsid w:val="008912E1"/>
    <w:rsid w:val="00891D5E"/>
    <w:rsid w:val="00893DE2"/>
    <w:rsid w:val="008944F3"/>
    <w:rsid w:val="00894F09"/>
    <w:rsid w:val="008954D0"/>
    <w:rsid w:val="008959E9"/>
    <w:rsid w:val="008A02BB"/>
    <w:rsid w:val="008A060F"/>
    <w:rsid w:val="008A07C4"/>
    <w:rsid w:val="008A083E"/>
    <w:rsid w:val="008A0980"/>
    <w:rsid w:val="008A1390"/>
    <w:rsid w:val="008A1FAF"/>
    <w:rsid w:val="008A3BF5"/>
    <w:rsid w:val="008A4095"/>
    <w:rsid w:val="008A436B"/>
    <w:rsid w:val="008A5309"/>
    <w:rsid w:val="008A7111"/>
    <w:rsid w:val="008B3BC3"/>
    <w:rsid w:val="008B4E9D"/>
    <w:rsid w:val="008B54DD"/>
    <w:rsid w:val="008B6035"/>
    <w:rsid w:val="008B6338"/>
    <w:rsid w:val="008B6724"/>
    <w:rsid w:val="008B7A2C"/>
    <w:rsid w:val="008C13E5"/>
    <w:rsid w:val="008C2270"/>
    <w:rsid w:val="008C27A2"/>
    <w:rsid w:val="008C2E52"/>
    <w:rsid w:val="008C371A"/>
    <w:rsid w:val="008C3B7C"/>
    <w:rsid w:val="008C51C0"/>
    <w:rsid w:val="008C6CDC"/>
    <w:rsid w:val="008D1108"/>
    <w:rsid w:val="008D29A5"/>
    <w:rsid w:val="008D29EB"/>
    <w:rsid w:val="008D4728"/>
    <w:rsid w:val="008D4D51"/>
    <w:rsid w:val="008D618B"/>
    <w:rsid w:val="008D6B5E"/>
    <w:rsid w:val="008D78A3"/>
    <w:rsid w:val="008E19CF"/>
    <w:rsid w:val="008E25F7"/>
    <w:rsid w:val="008E475C"/>
    <w:rsid w:val="008E6329"/>
    <w:rsid w:val="008E63F2"/>
    <w:rsid w:val="008F146A"/>
    <w:rsid w:val="008F1DB7"/>
    <w:rsid w:val="008F1FE0"/>
    <w:rsid w:val="008F4B7F"/>
    <w:rsid w:val="008F57EC"/>
    <w:rsid w:val="008F6D3F"/>
    <w:rsid w:val="008F78EC"/>
    <w:rsid w:val="008F7903"/>
    <w:rsid w:val="00900C01"/>
    <w:rsid w:val="00900CBF"/>
    <w:rsid w:val="00901253"/>
    <w:rsid w:val="00902B38"/>
    <w:rsid w:val="00902DFD"/>
    <w:rsid w:val="00902E1F"/>
    <w:rsid w:val="00903D0D"/>
    <w:rsid w:val="00904C4A"/>
    <w:rsid w:val="00906261"/>
    <w:rsid w:val="00906B3A"/>
    <w:rsid w:val="00906C5F"/>
    <w:rsid w:val="009105CD"/>
    <w:rsid w:val="00911826"/>
    <w:rsid w:val="00911A3B"/>
    <w:rsid w:val="009130CA"/>
    <w:rsid w:val="009156A1"/>
    <w:rsid w:val="00916504"/>
    <w:rsid w:val="00916B37"/>
    <w:rsid w:val="00917026"/>
    <w:rsid w:val="00920628"/>
    <w:rsid w:val="00920714"/>
    <w:rsid w:val="00922B79"/>
    <w:rsid w:val="00923176"/>
    <w:rsid w:val="00923BB2"/>
    <w:rsid w:val="00923CEE"/>
    <w:rsid w:val="00924197"/>
    <w:rsid w:val="009247E2"/>
    <w:rsid w:val="00924F82"/>
    <w:rsid w:val="009276D4"/>
    <w:rsid w:val="00927A3D"/>
    <w:rsid w:val="0093187D"/>
    <w:rsid w:val="00931C2E"/>
    <w:rsid w:val="009340BB"/>
    <w:rsid w:val="00934DD3"/>
    <w:rsid w:val="009368F3"/>
    <w:rsid w:val="009417F8"/>
    <w:rsid w:val="00941A19"/>
    <w:rsid w:val="00941E94"/>
    <w:rsid w:val="00942851"/>
    <w:rsid w:val="00942F51"/>
    <w:rsid w:val="009438B9"/>
    <w:rsid w:val="00943FE6"/>
    <w:rsid w:val="00944B80"/>
    <w:rsid w:val="00944CCA"/>
    <w:rsid w:val="00945087"/>
    <w:rsid w:val="00945F0C"/>
    <w:rsid w:val="0094628D"/>
    <w:rsid w:val="00946B83"/>
    <w:rsid w:val="00947ABB"/>
    <w:rsid w:val="00947F64"/>
    <w:rsid w:val="00951418"/>
    <w:rsid w:val="00953938"/>
    <w:rsid w:val="00954618"/>
    <w:rsid w:val="00954B2E"/>
    <w:rsid w:val="009564C0"/>
    <w:rsid w:val="0095703F"/>
    <w:rsid w:val="00960393"/>
    <w:rsid w:val="00960759"/>
    <w:rsid w:val="00960E69"/>
    <w:rsid w:val="00965487"/>
    <w:rsid w:val="00965F90"/>
    <w:rsid w:val="00967652"/>
    <w:rsid w:val="009700CA"/>
    <w:rsid w:val="00970297"/>
    <w:rsid w:val="009713F1"/>
    <w:rsid w:val="00977D4C"/>
    <w:rsid w:val="00977ECE"/>
    <w:rsid w:val="00980ED6"/>
    <w:rsid w:val="00980F14"/>
    <w:rsid w:val="00981FE1"/>
    <w:rsid w:val="0098284A"/>
    <w:rsid w:val="0098306D"/>
    <w:rsid w:val="00984039"/>
    <w:rsid w:val="00985984"/>
    <w:rsid w:val="00985B90"/>
    <w:rsid w:val="00991469"/>
    <w:rsid w:val="00991CAF"/>
    <w:rsid w:val="00991D55"/>
    <w:rsid w:val="00992943"/>
    <w:rsid w:val="00994B43"/>
    <w:rsid w:val="00994FDC"/>
    <w:rsid w:val="00996E97"/>
    <w:rsid w:val="009976A2"/>
    <w:rsid w:val="009A0609"/>
    <w:rsid w:val="009A1201"/>
    <w:rsid w:val="009A1793"/>
    <w:rsid w:val="009A1D78"/>
    <w:rsid w:val="009A35E4"/>
    <w:rsid w:val="009A5554"/>
    <w:rsid w:val="009A61B6"/>
    <w:rsid w:val="009A6932"/>
    <w:rsid w:val="009B3F37"/>
    <w:rsid w:val="009B4084"/>
    <w:rsid w:val="009B4ABA"/>
    <w:rsid w:val="009B695B"/>
    <w:rsid w:val="009B6F96"/>
    <w:rsid w:val="009C0555"/>
    <w:rsid w:val="009C06FB"/>
    <w:rsid w:val="009C09CC"/>
    <w:rsid w:val="009C182D"/>
    <w:rsid w:val="009C2ABE"/>
    <w:rsid w:val="009C4959"/>
    <w:rsid w:val="009C54D7"/>
    <w:rsid w:val="009C5CE2"/>
    <w:rsid w:val="009C7EAB"/>
    <w:rsid w:val="009D0D1E"/>
    <w:rsid w:val="009D15F3"/>
    <w:rsid w:val="009D1B78"/>
    <w:rsid w:val="009D21E7"/>
    <w:rsid w:val="009D2245"/>
    <w:rsid w:val="009D3187"/>
    <w:rsid w:val="009D4258"/>
    <w:rsid w:val="009D52F0"/>
    <w:rsid w:val="009D58B9"/>
    <w:rsid w:val="009D5FB1"/>
    <w:rsid w:val="009D74D3"/>
    <w:rsid w:val="009D78ED"/>
    <w:rsid w:val="009E0290"/>
    <w:rsid w:val="009E03F7"/>
    <w:rsid w:val="009E1733"/>
    <w:rsid w:val="009E271F"/>
    <w:rsid w:val="009E29A3"/>
    <w:rsid w:val="009E2AC6"/>
    <w:rsid w:val="009E3067"/>
    <w:rsid w:val="009E3D8B"/>
    <w:rsid w:val="009E4A06"/>
    <w:rsid w:val="009E5324"/>
    <w:rsid w:val="009E5429"/>
    <w:rsid w:val="009E5E35"/>
    <w:rsid w:val="009E7872"/>
    <w:rsid w:val="009F09C4"/>
    <w:rsid w:val="009F14DE"/>
    <w:rsid w:val="009F1ADD"/>
    <w:rsid w:val="009F1C2F"/>
    <w:rsid w:val="009F1DCD"/>
    <w:rsid w:val="009F4EFA"/>
    <w:rsid w:val="009F5922"/>
    <w:rsid w:val="009F6066"/>
    <w:rsid w:val="009F6E74"/>
    <w:rsid w:val="009F72C5"/>
    <w:rsid w:val="009F7869"/>
    <w:rsid w:val="009F79B5"/>
    <w:rsid w:val="00A00936"/>
    <w:rsid w:val="00A00DAD"/>
    <w:rsid w:val="00A01060"/>
    <w:rsid w:val="00A01464"/>
    <w:rsid w:val="00A02BA2"/>
    <w:rsid w:val="00A02F3D"/>
    <w:rsid w:val="00A0484E"/>
    <w:rsid w:val="00A04881"/>
    <w:rsid w:val="00A04A0D"/>
    <w:rsid w:val="00A05F29"/>
    <w:rsid w:val="00A0695A"/>
    <w:rsid w:val="00A073D0"/>
    <w:rsid w:val="00A07EC6"/>
    <w:rsid w:val="00A1126F"/>
    <w:rsid w:val="00A11B60"/>
    <w:rsid w:val="00A11DC7"/>
    <w:rsid w:val="00A147C8"/>
    <w:rsid w:val="00A14807"/>
    <w:rsid w:val="00A150F8"/>
    <w:rsid w:val="00A173B5"/>
    <w:rsid w:val="00A20961"/>
    <w:rsid w:val="00A21F3A"/>
    <w:rsid w:val="00A23218"/>
    <w:rsid w:val="00A234C3"/>
    <w:rsid w:val="00A24369"/>
    <w:rsid w:val="00A255E0"/>
    <w:rsid w:val="00A25F5B"/>
    <w:rsid w:val="00A263AF"/>
    <w:rsid w:val="00A26CE6"/>
    <w:rsid w:val="00A27031"/>
    <w:rsid w:val="00A270CC"/>
    <w:rsid w:val="00A30FD6"/>
    <w:rsid w:val="00A31439"/>
    <w:rsid w:val="00A323B1"/>
    <w:rsid w:val="00A325C5"/>
    <w:rsid w:val="00A32FFD"/>
    <w:rsid w:val="00A33D36"/>
    <w:rsid w:val="00A36E5E"/>
    <w:rsid w:val="00A40C37"/>
    <w:rsid w:val="00A41AA0"/>
    <w:rsid w:val="00A438B4"/>
    <w:rsid w:val="00A46D8A"/>
    <w:rsid w:val="00A471AA"/>
    <w:rsid w:val="00A51A2A"/>
    <w:rsid w:val="00A51ADF"/>
    <w:rsid w:val="00A51E5E"/>
    <w:rsid w:val="00A526CB"/>
    <w:rsid w:val="00A52CD6"/>
    <w:rsid w:val="00A57594"/>
    <w:rsid w:val="00A604A4"/>
    <w:rsid w:val="00A61858"/>
    <w:rsid w:val="00A6195B"/>
    <w:rsid w:val="00A62125"/>
    <w:rsid w:val="00A63455"/>
    <w:rsid w:val="00A65601"/>
    <w:rsid w:val="00A66D27"/>
    <w:rsid w:val="00A71F57"/>
    <w:rsid w:val="00A73177"/>
    <w:rsid w:val="00A7542B"/>
    <w:rsid w:val="00A75639"/>
    <w:rsid w:val="00A760E4"/>
    <w:rsid w:val="00A761CF"/>
    <w:rsid w:val="00A77DA6"/>
    <w:rsid w:val="00A8163F"/>
    <w:rsid w:val="00A82D27"/>
    <w:rsid w:val="00A84B57"/>
    <w:rsid w:val="00A85346"/>
    <w:rsid w:val="00A85F65"/>
    <w:rsid w:val="00A86D45"/>
    <w:rsid w:val="00A873B8"/>
    <w:rsid w:val="00A903DC"/>
    <w:rsid w:val="00A905FE"/>
    <w:rsid w:val="00A90A0B"/>
    <w:rsid w:val="00A917A2"/>
    <w:rsid w:val="00A919D5"/>
    <w:rsid w:val="00A921D5"/>
    <w:rsid w:val="00A933A8"/>
    <w:rsid w:val="00A9557B"/>
    <w:rsid w:val="00A95AA4"/>
    <w:rsid w:val="00A96B6E"/>
    <w:rsid w:val="00A96E88"/>
    <w:rsid w:val="00A97A40"/>
    <w:rsid w:val="00A97E7D"/>
    <w:rsid w:val="00AA0511"/>
    <w:rsid w:val="00AA186B"/>
    <w:rsid w:val="00AA425C"/>
    <w:rsid w:val="00AA4735"/>
    <w:rsid w:val="00AA698C"/>
    <w:rsid w:val="00AA780A"/>
    <w:rsid w:val="00AA7E61"/>
    <w:rsid w:val="00AB0BE6"/>
    <w:rsid w:val="00AB2B69"/>
    <w:rsid w:val="00AB2C85"/>
    <w:rsid w:val="00AB3706"/>
    <w:rsid w:val="00AB56E7"/>
    <w:rsid w:val="00AB5AD3"/>
    <w:rsid w:val="00AB6239"/>
    <w:rsid w:val="00AB6A13"/>
    <w:rsid w:val="00AB6FC9"/>
    <w:rsid w:val="00AC1D53"/>
    <w:rsid w:val="00AC1FC4"/>
    <w:rsid w:val="00AC3D61"/>
    <w:rsid w:val="00AC49D0"/>
    <w:rsid w:val="00AC5927"/>
    <w:rsid w:val="00AC5E86"/>
    <w:rsid w:val="00AC6D42"/>
    <w:rsid w:val="00AC7475"/>
    <w:rsid w:val="00AC7D3E"/>
    <w:rsid w:val="00AD032F"/>
    <w:rsid w:val="00AD0B37"/>
    <w:rsid w:val="00AD0F30"/>
    <w:rsid w:val="00AD0FB8"/>
    <w:rsid w:val="00AD5A5F"/>
    <w:rsid w:val="00AE1186"/>
    <w:rsid w:val="00AE1EEC"/>
    <w:rsid w:val="00AE23E8"/>
    <w:rsid w:val="00AE4022"/>
    <w:rsid w:val="00AE4ADA"/>
    <w:rsid w:val="00AE7931"/>
    <w:rsid w:val="00AF0708"/>
    <w:rsid w:val="00AF0750"/>
    <w:rsid w:val="00AF44D7"/>
    <w:rsid w:val="00AF48AC"/>
    <w:rsid w:val="00AF5333"/>
    <w:rsid w:val="00AF5C92"/>
    <w:rsid w:val="00AF6475"/>
    <w:rsid w:val="00AF6B24"/>
    <w:rsid w:val="00AF6E25"/>
    <w:rsid w:val="00AF7852"/>
    <w:rsid w:val="00AF7A93"/>
    <w:rsid w:val="00AF7D24"/>
    <w:rsid w:val="00AF7FB8"/>
    <w:rsid w:val="00B00C4C"/>
    <w:rsid w:val="00B039A9"/>
    <w:rsid w:val="00B059B7"/>
    <w:rsid w:val="00B05B13"/>
    <w:rsid w:val="00B06E16"/>
    <w:rsid w:val="00B112BE"/>
    <w:rsid w:val="00B13517"/>
    <w:rsid w:val="00B157DA"/>
    <w:rsid w:val="00B167F4"/>
    <w:rsid w:val="00B16B8C"/>
    <w:rsid w:val="00B16D9C"/>
    <w:rsid w:val="00B17961"/>
    <w:rsid w:val="00B20E50"/>
    <w:rsid w:val="00B229BF"/>
    <w:rsid w:val="00B22B4F"/>
    <w:rsid w:val="00B230A1"/>
    <w:rsid w:val="00B24E55"/>
    <w:rsid w:val="00B258D4"/>
    <w:rsid w:val="00B259B5"/>
    <w:rsid w:val="00B30DEE"/>
    <w:rsid w:val="00B315DF"/>
    <w:rsid w:val="00B331D2"/>
    <w:rsid w:val="00B33BCB"/>
    <w:rsid w:val="00B3448E"/>
    <w:rsid w:val="00B348FD"/>
    <w:rsid w:val="00B34A83"/>
    <w:rsid w:val="00B34F4F"/>
    <w:rsid w:val="00B353CC"/>
    <w:rsid w:val="00B364D2"/>
    <w:rsid w:val="00B417CA"/>
    <w:rsid w:val="00B423FA"/>
    <w:rsid w:val="00B4654A"/>
    <w:rsid w:val="00B500BB"/>
    <w:rsid w:val="00B51FD9"/>
    <w:rsid w:val="00B52505"/>
    <w:rsid w:val="00B53C63"/>
    <w:rsid w:val="00B55A55"/>
    <w:rsid w:val="00B56009"/>
    <w:rsid w:val="00B56585"/>
    <w:rsid w:val="00B57453"/>
    <w:rsid w:val="00B60057"/>
    <w:rsid w:val="00B61855"/>
    <w:rsid w:val="00B636C1"/>
    <w:rsid w:val="00B6655E"/>
    <w:rsid w:val="00B714A0"/>
    <w:rsid w:val="00B72049"/>
    <w:rsid w:val="00B723DB"/>
    <w:rsid w:val="00B725BB"/>
    <w:rsid w:val="00B72843"/>
    <w:rsid w:val="00B7363A"/>
    <w:rsid w:val="00B74A05"/>
    <w:rsid w:val="00B74AE3"/>
    <w:rsid w:val="00B773EB"/>
    <w:rsid w:val="00B774D0"/>
    <w:rsid w:val="00B80473"/>
    <w:rsid w:val="00B825D5"/>
    <w:rsid w:val="00B83A6F"/>
    <w:rsid w:val="00B83CFA"/>
    <w:rsid w:val="00B8507F"/>
    <w:rsid w:val="00B8636C"/>
    <w:rsid w:val="00B86390"/>
    <w:rsid w:val="00B86EFE"/>
    <w:rsid w:val="00B9298F"/>
    <w:rsid w:val="00B935FB"/>
    <w:rsid w:val="00B936B8"/>
    <w:rsid w:val="00B95691"/>
    <w:rsid w:val="00B95E10"/>
    <w:rsid w:val="00B96A84"/>
    <w:rsid w:val="00B96CEF"/>
    <w:rsid w:val="00BA09C5"/>
    <w:rsid w:val="00BA0A84"/>
    <w:rsid w:val="00BA2827"/>
    <w:rsid w:val="00BA2ACE"/>
    <w:rsid w:val="00BA4BEA"/>
    <w:rsid w:val="00BA67E5"/>
    <w:rsid w:val="00BA6E74"/>
    <w:rsid w:val="00BA79B2"/>
    <w:rsid w:val="00BB023A"/>
    <w:rsid w:val="00BB27E6"/>
    <w:rsid w:val="00BB2AFE"/>
    <w:rsid w:val="00BB339F"/>
    <w:rsid w:val="00BB6817"/>
    <w:rsid w:val="00BB738D"/>
    <w:rsid w:val="00BC1948"/>
    <w:rsid w:val="00BC2E3B"/>
    <w:rsid w:val="00BC4512"/>
    <w:rsid w:val="00BC49EE"/>
    <w:rsid w:val="00BC5D4C"/>
    <w:rsid w:val="00BC6BBE"/>
    <w:rsid w:val="00BC6E83"/>
    <w:rsid w:val="00BC6F55"/>
    <w:rsid w:val="00BD078B"/>
    <w:rsid w:val="00BD1379"/>
    <w:rsid w:val="00BD2AA6"/>
    <w:rsid w:val="00BD3161"/>
    <w:rsid w:val="00BD5B41"/>
    <w:rsid w:val="00BE09F5"/>
    <w:rsid w:val="00BE1029"/>
    <w:rsid w:val="00BE2142"/>
    <w:rsid w:val="00BE514D"/>
    <w:rsid w:val="00BE5B45"/>
    <w:rsid w:val="00BE632E"/>
    <w:rsid w:val="00BF0931"/>
    <w:rsid w:val="00BF22B4"/>
    <w:rsid w:val="00BF2E9D"/>
    <w:rsid w:val="00BF55E8"/>
    <w:rsid w:val="00C0028F"/>
    <w:rsid w:val="00C002D1"/>
    <w:rsid w:val="00C01D81"/>
    <w:rsid w:val="00C02B0B"/>
    <w:rsid w:val="00C063A7"/>
    <w:rsid w:val="00C06BDB"/>
    <w:rsid w:val="00C07344"/>
    <w:rsid w:val="00C076DF"/>
    <w:rsid w:val="00C07A73"/>
    <w:rsid w:val="00C07DD2"/>
    <w:rsid w:val="00C142A5"/>
    <w:rsid w:val="00C152A2"/>
    <w:rsid w:val="00C16891"/>
    <w:rsid w:val="00C17BCD"/>
    <w:rsid w:val="00C204B8"/>
    <w:rsid w:val="00C20B32"/>
    <w:rsid w:val="00C21D14"/>
    <w:rsid w:val="00C24700"/>
    <w:rsid w:val="00C24BB1"/>
    <w:rsid w:val="00C24CF2"/>
    <w:rsid w:val="00C25A30"/>
    <w:rsid w:val="00C31338"/>
    <w:rsid w:val="00C32B6D"/>
    <w:rsid w:val="00C3314D"/>
    <w:rsid w:val="00C331A7"/>
    <w:rsid w:val="00C33911"/>
    <w:rsid w:val="00C359E7"/>
    <w:rsid w:val="00C35C89"/>
    <w:rsid w:val="00C35FB8"/>
    <w:rsid w:val="00C36309"/>
    <w:rsid w:val="00C366FD"/>
    <w:rsid w:val="00C420B5"/>
    <w:rsid w:val="00C42357"/>
    <w:rsid w:val="00C42B42"/>
    <w:rsid w:val="00C43B40"/>
    <w:rsid w:val="00C46C4C"/>
    <w:rsid w:val="00C4797B"/>
    <w:rsid w:val="00C50A76"/>
    <w:rsid w:val="00C563F2"/>
    <w:rsid w:val="00C57257"/>
    <w:rsid w:val="00C57546"/>
    <w:rsid w:val="00C606E0"/>
    <w:rsid w:val="00C61074"/>
    <w:rsid w:val="00C6124F"/>
    <w:rsid w:val="00C61D33"/>
    <w:rsid w:val="00C62780"/>
    <w:rsid w:val="00C62FD4"/>
    <w:rsid w:val="00C646C9"/>
    <w:rsid w:val="00C6496D"/>
    <w:rsid w:val="00C66213"/>
    <w:rsid w:val="00C666DA"/>
    <w:rsid w:val="00C70A10"/>
    <w:rsid w:val="00C70E08"/>
    <w:rsid w:val="00C71E6F"/>
    <w:rsid w:val="00C75635"/>
    <w:rsid w:val="00C757D0"/>
    <w:rsid w:val="00C76D60"/>
    <w:rsid w:val="00C76DB7"/>
    <w:rsid w:val="00C77079"/>
    <w:rsid w:val="00C77A7F"/>
    <w:rsid w:val="00C825F7"/>
    <w:rsid w:val="00C8318F"/>
    <w:rsid w:val="00C84EBD"/>
    <w:rsid w:val="00C864D2"/>
    <w:rsid w:val="00C87376"/>
    <w:rsid w:val="00C90132"/>
    <w:rsid w:val="00C90380"/>
    <w:rsid w:val="00C90A90"/>
    <w:rsid w:val="00C90AB0"/>
    <w:rsid w:val="00C92BE5"/>
    <w:rsid w:val="00C92C9E"/>
    <w:rsid w:val="00C953BC"/>
    <w:rsid w:val="00CA100F"/>
    <w:rsid w:val="00CA1935"/>
    <w:rsid w:val="00CA1EE9"/>
    <w:rsid w:val="00CA2CD9"/>
    <w:rsid w:val="00CA3E5A"/>
    <w:rsid w:val="00CA59F1"/>
    <w:rsid w:val="00CA7EA2"/>
    <w:rsid w:val="00CB1308"/>
    <w:rsid w:val="00CB2AFC"/>
    <w:rsid w:val="00CB2E5A"/>
    <w:rsid w:val="00CB43D0"/>
    <w:rsid w:val="00CB4880"/>
    <w:rsid w:val="00CB5694"/>
    <w:rsid w:val="00CB608E"/>
    <w:rsid w:val="00CB6887"/>
    <w:rsid w:val="00CB6FED"/>
    <w:rsid w:val="00CB7EC0"/>
    <w:rsid w:val="00CC17A7"/>
    <w:rsid w:val="00CC254C"/>
    <w:rsid w:val="00CC291B"/>
    <w:rsid w:val="00CC3037"/>
    <w:rsid w:val="00CC38A6"/>
    <w:rsid w:val="00CC4C61"/>
    <w:rsid w:val="00CC4ED3"/>
    <w:rsid w:val="00CC5482"/>
    <w:rsid w:val="00CC6695"/>
    <w:rsid w:val="00CC7453"/>
    <w:rsid w:val="00CC7479"/>
    <w:rsid w:val="00CD0200"/>
    <w:rsid w:val="00CD0204"/>
    <w:rsid w:val="00CD1C22"/>
    <w:rsid w:val="00CD234C"/>
    <w:rsid w:val="00CD319F"/>
    <w:rsid w:val="00CD48E9"/>
    <w:rsid w:val="00CD5193"/>
    <w:rsid w:val="00CD749E"/>
    <w:rsid w:val="00CD77CF"/>
    <w:rsid w:val="00CE03BD"/>
    <w:rsid w:val="00CE0429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D87"/>
    <w:rsid w:val="00CF2DBB"/>
    <w:rsid w:val="00CF4663"/>
    <w:rsid w:val="00CF55DA"/>
    <w:rsid w:val="00CF6C4E"/>
    <w:rsid w:val="00CF7C9E"/>
    <w:rsid w:val="00D00CDA"/>
    <w:rsid w:val="00D01BE0"/>
    <w:rsid w:val="00D03F2E"/>
    <w:rsid w:val="00D04634"/>
    <w:rsid w:val="00D04727"/>
    <w:rsid w:val="00D04E3E"/>
    <w:rsid w:val="00D055E0"/>
    <w:rsid w:val="00D05A75"/>
    <w:rsid w:val="00D0727A"/>
    <w:rsid w:val="00D103CD"/>
    <w:rsid w:val="00D109B2"/>
    <w:rsid w:val="00D11058"/>
    <w:rsid w:val="00D11EA2"/>
    <w:rsid w:val="00D12F2C"/>
    <w:rsid w:val="00D14DC5"/>
    <w:rsid w:val="00D14FD9"/>
    <w:rsid w:val="00D15355"/>
    <w:rsid w:val="00D15FE2"/>
    <w:rsid w:val="00D16228"/>
    <w:rsid w:val="00D163F9"/>
    <w:rsid w:val="00D16895"/>
    <w:rsid w:val="00D17461"/>
    <w:rsid w:val="00D178DD"/>
    <w:rsid w:val="00D17E2A"/>
    <w:rsid w:val="00D2103E"/>
    <w:rsid w:val="00D22755"/>
    <w:rsid w:val="00D23AB9"/>
    <w:rsid w:val="00D24CA0"/>
    <w:rsid w:val="00D25222"/>
    <w:rsid w:val="00D25A8B"/>
    <w:rsid w:val="00D269F5"/>
    <w:rsid w:val="00D26FE4"/>
    <w:rsid w:val="00D27207"/>
    <w:rsid w:val="00D27A47"/>
    <w:rsid w:val="00D30916"/>
    <w:rsid w:val="00D3134F"/>
    <w:rsid w:val="00D338E8"/>
    <w:rsid w:val="00D33C14"/>
    <w:rsid w:val="00D36BFF"/>
    <w:rsid w:val="00D42B00"/>
    <w:rsid w:val="00D43159"/>
    <w:rsid w:val="00D45334"/>
    <w:rsid w:val="00D46537"/>
    <w:rsid w:val="00D47CD3"/>
    <w:rsid w:val="00D556C8"/>
    <w:rsid w:val="00D57D1E"/>
    <w:rsid w:val="00D60F0C"/>
    <w:rsid w:val="00D61F3E"/>
    <w:rsid w:val="00D622EE"/>
    <w:rsid w:val="00D64340"/>
    <w:rsid w:val="00D643B1"/>
    <w:rsid w:val="00D65803"/>
    <w:rsid w:val="00D66599"/>
    <w:rsid w:val="00D66F18"/>
    <w:rsid w:val="00D67135"/>
    <w:rsid w:val="00D72C1D"/>
    <w:rsid w:val="00D73426"/>
    <w:rsid w:val="00D737A6"/>
    <w:rsid w:val="00D739BE"/>
    <w:rsid w:val="00D757D8"/>
    <w:rsid w:val="00D75C70"/>
    <w:rsid w:val="00D76A15"/>
    <w:rsid w:val="00D76DF7"/>
    <w:rsid w:val="00D801DB"/>
    <w:rsid w:val="00D80390"/>
    <w:rsid w:val="00D825CF"/>
    <w:rsid w:val="00D8321B"/>
    <w:rsid w:val="00D832CD"/>
    <w:rsid w:val="00D84E4D"/>
    <w:rsid w:val="00D8565B"/>
    <w:rsid w:val="00D85FB3"/>
    <w:rsid w:val="00D86750"/>
    <w:rsid w:val="00D9008A"/>
    <w:rsid w:val="00D91D1A"/>
    <w:rsid w:val="00D924FF"/>
    <w:rsid w:val="00D926B3"/>
    <w:rsid w:val="00D94B5E"/>
    <w:rsid w:val="00D95156"/>
    <w:rsid w:val="00D9577D"/>
    <w:rsid w:val="00D9708E"/>
    <w:rsid w:val="00D974EF"/>
    <w:rsid w:val="00D97916"/>
    <w:rsid w:val="00DA0837"/>
    <w:rsid w:val="00DA0C67"/>
    <w:rsid w:val="00DA1B16"/>
    <w:rsid w:val="00DA524A"/>
    <w:rsid w:val="00DA6788"/>
    <w:rsid w:val="00DA6CC8"/>
    <w:rsid w:val="00DA6E77"/>
    <w:rsid w:val="00DA6EB7"/>
    <w:rsid w:val="00DA70AB"/>
    <w:rsid w:val="00DA7D04"/>
    <w:rsid w:val="00DB038B"/>
    <w:rsid w:val="00DB122D"/>
    <w:rsid w:val="00DB21FF"/>
    <w:rsid w:val="00DB3558"/>
    <w:rsid w:val="00DB5A72"/>
    <w:rsid w:val="00DB6059"/>
    <w:rsid w:val="00DB65CE"/>
    <w:rsid w:val="00DB6827"/>
    <w:rsid w:val="00DB7117"/>
    <w:rsid w:val="00DC1117"/>
    <w:rsid w:val="00DC1BDA"/>
    <w:rsid w:val="00DC57A0"/>
    <w:rsid w:val="00DC72B4"/>
    <w:rsid w:val="00DD12A3"/>
    <w:rsid w:val="00DD1C09"/>
    <w:rsid w:val="00DD27B8"/>
    <w:rsid w:val="00DD3DC0"/>
    <w:rsid w:val="00DD4063"/>
    <w:rsid w:val="00DD53E6"/>
    <w:rsid w:val="00DD590C"/>
    <w:rsid w:val="00DE349B"/>
    <w:rsid w:val="00DE4286"/>
    <w:rsid w:val="00DE42AD"/>
    <w:rsid w:val="00DE5430"/>
    <w:rsid w:val="00DE6057"/>
    <w:rsid w:val="00DE71BD"/>
    <w:rsid w:val="00DF0DE8"/>
    <w:rsid w:val="00DF1E10"/>
    <w:rsid w:val="00DF21EE"/>
    <w:rsid w:val="00DF318A"/>
    <w:rsid w:val="00DF3B43"/>
    <w:rsid w:val="00DF491A"/>
    <w:rsid w:val="00DF5ED8"/>
    <w:rsid w:val="00DF7F26"/>
    <w:rsid w:val="00E019B7"/>
    <w:rsid w:val="00E01F6A"/>
    <w:rsid w:val="00E02786"/>
    <w:rsid w:val="00E041AC"/>
    <w:rsid w:val="00E042E8"/>
    <w:rsid w:val="00E04B8C"/>
    <w:rsid w:val="00E0583D"/>
    <w:rsid w:val="00E07852"/>
    <w:rsid w:val="00E079A4"/>
    <w:rsid w:val="00E07A30"/>
    <w:rsid w:val="00E1078F"/>
    <w:rsid w:val="00E11E5A"/>
    <w:rsid w:val="00E15432"/>
    <w:rsid w:val="00E16D64"/>
    <w:rsid w:val="00E17C5B"/>
    <w:rsid w:val="00E20636"/>
    <w:rsid w:val="00E23E13"/>
    <w:rsid w:val="00E248D6"/>
    <w:rsid w:val="00E26379"/>
    <w:rsid w:val="00E26399"/>
    <w:rsid w:val="00E26F3B"/>
    <w:rsid w:val="00E27740"/>
    <w:rsid w:val="00E27A4D"/>
    <w:rsid w:val="00E27FC4"/>
    <w:rsid w:val="00E3008D"/>
    <w:rsid w:val="00E32873"/>
    <w:rsid w:val="00E33115"/>
    <w:rsid w:val="00E33EDA"/>
    <w:rsid w:val="00E34062"/>
    <w:rsid w:val="00E34886"/>
    <w:rsid w:val="00E34C90"/>
    <w:rsid w:val="00E3517C"/>
    <w:rsid w:val="00E3666A"/>
    <w:rsid w:val="00E3703F"/>
    <w:rsid w:val="00E37871"/>
    <w:rsid w:val="00E379CE"/>
    <w:rsid w:val="00E37EB7"/>
    <w:rsid w:val="00E40A1F"/>
    <w:rsid w:val="00E42275"/>
    <w:rsid w:val="00E423E9"/>
    <w:rsid w:val="00E42525"/>
    <w:rsid w:val="00E42751"/>
    <w:rsid w:val="00E451BD"/>
    <w:rsid w:val="00E45F5C"/>
    <w:rsid w:val="00E47626"/>
    <w:rsid w:val="00E52866"/>
    <w:rsid w:val="00E534E2"/>
    <w:rsid w:val="00E553B2"/>
    <w:rsid w:val="00E553F8"/>
    <w:rsid w:val="00E57C6A"/>
    <w:rsid w:val="00E61765"/>
    <w:rsid w:val="00E61CB5"/>
    <w:rsid w:val="00E649AE"/>
    <w:rsid w:val="00E654E1"/>
    <w:rsid w:val="00E66226"/>
    <w:rsid w:val="00E663E0"/>
    <w:rsid w:val="00E715D5"/>
    <w:rsid w:val="00E738F0"/>
    <w:rsid w:val="00E7485F"/>
    <w:rsid w:val="00E74E61"/>
    <w:rsid w:val="00E75553"/>
    <w:rsid w:val="00E7584D"/>
    <w:rsid w:val="00E76FAC"/>
    <w:rsid w:val="00E77485"/>
    <w:rsid w:val="00E81BF6"/>
    <w:rsid w:val="00E822C3"/>
    <w:rsid w:val="00E8446E"/>
    <w:rsid w:val="00E8462A"/>
    <w:rsid w:val="00E858EA"/>
    <w:rsid w:val="00E862BD"/>
    <w:rsid w:val="00E867AB"/>
    <w:rsid w:val="00E867DE"/>
    <w:rsid w:val="00E90744"/>
    <w:rsid w:val="00E9087F"/>
    <w:rsid w:val="00E91F43"/>
    <w:rsid w:val="00E94DD4"/>
    <w:rsid w:val="00E9595B"/>
    <w:rsid w:val="00E95ACF"/>
    <w:rsid w:val="00E96860"/>
    <w:rsid w:val="00E97104"/>
    <w:rsid w:val="00EA0272"/>
    <w:rsid w:val="00EA09C5"/>
    <w:rsid w:val="00EA23C7"/>
    <w:rsid w:val="00EA4831"/>
    <w:rsid w:val="00EA5936"/>
    <w:rsid w:val="00EA65CB"/>
    <w:rsid w:val="00EB0890"/>
    <w:rsid w:val="00EB0A6E"/>
    <w:rsid w:val="00EB1DB4"/>
    <w:rsid w:val="00EB253F"/>
    <w:rsid w:val="00EB320B"/>
    <w:rsid w:val="00EB330D"/>
    <w:rsid w:val="00EB5499"/>
    <w:rsid w:val="00EB6200"/>
    <w:rsid w:val="00EB712A"/>
    <w:rsid w:val="00EB76DE"/>
    <w:rsid w:val="00EC3606"/>
    <w:rsid w:val="00EC39C5"/>
    <w:rsid w:val="00EC4DDA"/>
    <w:rsid w:val="00EC6563"/>
    <w:rsid w:val="00EC71B1"/>
    <w:rsid w:val="00ED007D"/>
    <w:rsid w:val="00ED01AE"/>
    <w:rsid w:val="00ED1722"/>
    <w:rsid w:val="00ED28B0"/>
    <w:rsid w:val="00ED3281"/>
    <w:rsid w:val="00ED3301"/>
    <w:rsid w:val="00ED4CCE"/>
    <w:rsid w:val="00ED569E"/>
    <w:rsid w:val="00ED6C7F"/>
    <w:rsid w:val="00EE0F5C"/>
    <w:rsid w:val="00EE19ED"/>
    <w:rsid w:val="00EE20D6"/>
    <w:rsid w:val="00EE22FA"/>
    <w:rsid w:val="00EE3D1B"/>
    <w:rsid w:val="00EE3F66"/>
    <w:rsid w:val="00EE50D6"/>
    <w:rsid w:val="00EE510E"/>
    <w:rsid w:val="00EE5424"/>
    <w:rsid w:val="00EE56F5"/>
    <w:rsid w:val="00EE65D8"/>
    <w:rsid w:val="00EE6968"/>
    <w:rsid w:val="00EE6BD2"/>
    <w:rsid w:val="00EE7418"/>
    <w:rsid w:val="00EF0B32"/>
    <w:rsid w:val="00EF14A4"/>
    <w:rsid w:val="00EF1F3C"/>
    <w:rsid w:val="00EF65C8"/>
    <w:rsid w:val="00EF663A"/>
    <w:rsid w:val="00EF6C22"/>
    <w:rsid w:val="00EF7879"/>
    <w:rsid w:val="00F00CBA"/>
    <w:rsid w:val="00F01B03"/>
    <w:rsid w:val="00F01E13"/>
    <w:rsid w:val="00F022E7"/>
    <w:rsid w:val="00F025FB"/>
    <w:rsid w:val="00F03548"/>
    <w:rsid w:val="00F0374C"/>
    <w:rsid w:val="00F067A4"/>
    <w:rsid w:val="00F078D2"/>
    <w:rsid w:val="00F07E23"/>
    <w:rsid w:val="00F07F78"/>
    <w:rsid w:val="00F13355"/>
    <w:rsid w:val="00F13803"/>
    <w:rsid w:val="00F13B20"/>
    <w:rsid w:val="00F16115"/>
    <w:rsid w:val="00F17A7F"/>
    <w:rsid w:val="00F2073C"/>
    <w:rsid w:val="00F20E94"/>
    <w:rsid w:val="00F229A6"/>
    <w:rsid w:val="00F22E11"/>
    <w:rsid w:val="00F233F8"/>
    <w:rsid w:val="00F236F1"/>
    <w:rsid w:val="00F23E9B"/>
    <w:rsid w:val="00F23F1A"/>
    <w:rsid w:val="00F24F7B"/>
    <w:rsid w:val="00F25163"/>
    <w:rsid w:val="00F255A3"/>
    <w:rsid w:val="00F25E24"/>
    <w:rsid w:val="00F26637"/>
    <w:rsid w:val="00F26958"/>
    <w:rsid w:val="00F300D5"/>
    <w:rsid w:val="00F31F7F"/>
    <w:rsid w:val="00F332CA"/>
    <w:rsid w:val="00F34095"/>
    <w:rsid w:val="00F35079"/>
    <w:rsid w:val="00F35567"/>
    <w:rsid w:val="00F361DF"/>
    <w:rsid w:val="00F366ED"/>
    <w:rsid w:val="00F403BE"/>
    <w:rsid w:val="00F408A4"/>
    <w:rsid w:val="00F443CD"/>
    <w:rsid w:val="00F4557E"/>
    <w:rsid w:val="00F467E6"/>
    <w:rsid w:val="00F46E01"/>
    <w:rsid w:val="00F500B9"/>
    <w:rsid w:val="00F50D97"/>
    <w:rsid w:val="00F50FE1"/>
    <w:rsid w:val="00F5154A"/>
    <w:rsid w:val="00F51A50"/>
    <w:rsid w:val="00F51BEB"/>
    <w:rsid w:val="00F563CB"/>
    <w:rsid w:val="00F56587"/>
    <w:rsid w:val="00F60251"/>
    <w:rsid w:val="00F614A4"/>
    <w:rsid w:val="00F6155A"/>
    <w:rsid w:val="00F62334"/>
    <w:rsid w:val="00F627E6"/>
    <w:rsid w:val="00F639B4"/>
    <w:rsid w:val="00F6435C"/>
    <w:rsid w:val="00F65B7B"/>
    <w:rsid w:val="00F70FF9"/>
    <w:rsid w:val="00F718EC"/>
    <w:rsid w:val="00F72BD2"/>
    <w:rsid w:val="00F74308"/>
    <w:rsid w:val="00F74AA8"/>
    <w:rsid w:val="00F7564D"/>
    <w:rsid w:val="00F7614C"/>
    <w:rsid w:val="00F76795"/>
    <w:rsid w:val="00F76BD2"/>
    <w:rsid w:val="00F77A74"/>
    <w:rsid w:val="00F822FF"/>
    <w:rsid w:val="00F83C2E"/>
    <w:rsid w:val="00F83DBF"/>
    <w:rsid w:val="00F8576B"/>
    <w:rsid w:val="00F85A48"/>
    <w:rsid w:val="00F86D0E"/>
    <w:rsid w:val="00F8703E"/>
    <w:rsid w:val="00F87740"/>
    <w:rsid w:val="00F87912"/>
    <w:rsid w:val="00F90619"/>
    <w:rsid w:val="00F90CD3"/>
    <w:rsid w:val="00F912E7"/>
    <w:rsid w:val="00F913F5"/>
    <w:rsid w:val="00F92306"/>
    <w:rsid w:val="00F94BD9"/>
    <w:rsid w:val="00FA0031"/>
    <w:rsid w:val="00FA0B8B"/>
    <w:rsid w:val="00FA1A52"/>
    <w:rsid w:val="00FA3450"/>
    <w:rsid w:val="00FA3A2F"/>
    <w:rsid w:val="00FA46B6"/>
    <w:rsid w:val="00FA6081"/>
    <w:rsid w:val="00FB402C"/>
    <w:rsid w:val="00FB4095"/>
    <w:rsid w:val="00FB43A8"/>
    <w:rsid w:val="00FB78A9"/>
    <w:rsid w:val="00FC0F4E"/>
    <w:rsid w:val="00FC1A29"/>
    <w:rsid w:val="00FC1F11"/>
    <w:rsid w:val="00FC3F42"/>
    <w:rsid w:val="00FC5847"/>
    <w:rsid w:val="00FC5C80"/>
    <w:rsid w:val="00FC6344"/>
    <w:rsid w:val="00FC74C4"/>
    <w:rsid w:val="00FC79FA"/>
    <w:rsid w:val="00FC7B8F"/>
    <w:rsid w:val="00FD1AA7"/>
    <w:rsid w:val="00FD2AAB"/>
    <w:rsid w:val="00FD2AF0"/>
    <w:rsid w:val="00FD660B"/>
    <w:rsid w:val="00FE10F1"/>
    <w:rsid w:val="00FE34B0"/>
    <w:rsid w:val="00FE3C9D"/>
    <w:rsid w:val="00FE41A9"/>
    <w:rsid w:val="00FE586C"/>
    <w:rsid w:val="00FE62B3"/>
    <w:rsid w:val="00FE6855"/>
    <w:rsid w:val="00FF0D90"/>
    <w:rsid w:val="00FF253D"/>
    <w:rsid w:val="00FF2EDB"/>
    <w:rsid w:val="00FF31EB"/>
    <w:rsid w:val="00FF349A"/>
    <w:rsid w:val="00FF3A05"/>
    <w:rsid w:val="00FF3BD4"/>
    <w:rsid w:val="00FF4339"/>
    <w:rsid w:val="00FF4FA7"/>
    <w:rsid w:val="00FF5F38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F9536"/>
  <w15:docId w15:val="{4D1C2B9E-9DF3-4FB0-91D2-C33B4D05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F8576B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semiHidden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3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9417F8"/>
    <w:pPr>
      <w:tabs>
        <w:tab w:val="left" w:pos="709"/>
        <w:tab w:val="right" w:leader="dot" w:pos="9062"/>
      </w:tabs>
      <w:spacing w:line="48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customStyle="1" w:styleId="Nadpis9Char">
    <w:name w:val="Nadpis 9 Char"/>
    <w:link w:val="Nadpis9"/>
    <w:semiHidden/>
    <w:rsid w:val="00F8576B"/>
    <w:rPr>
      <w:rFonts w:ascii="Calibri Light" w:eastAsia="Times New Roman" w:hAnsi="Calibri Light" w:cs="Times New Roman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CE03BD"/>
    <w:pPr>
      <w:tabs>
        <w:tab w:val="num" w:pos="782"/>
        <w:tab w:val="left" w:pos="851"/>
      </w:tabs>
      <w:spacing w:before="120" w:after="120"/>
      <w:ind w:firstLine="425"/>
      <w:outlineLvl w:val="6"/>
    </w:pPr>
    <w:rPr>
      <w:rFonts w:ascii="Calibri" w:eastAsia="Times New Roman" w:hAnsi="Calibri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locked/>
    <w:rsid w:val="0016350C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16350C"/>
    <w:rPr>
      <w:rFonts w:ascii="Cambria" w:eastAsia="Times New Roman" w:hAnsi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9E029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314C04"/>
    <w:pPr>
      <w:ind w:left="720"/>
    </w:pPr>
  </w:style>
  <w:style w:type="paragraph" w:customStyle="1" w:styleId="Odstavec">
    <w:name w:val="Odstavec"/>
    <w:basedOn w:val="Zkladntext"/>
    <w:uiPriority w:val="99"/>
    <w:rsid w:val="00411537"/>
    <w:pPr>
      <w:widowControl w:val="0"/>
      <w:suppressAutoHyphens/>
      <w:overflowPunct w:val="0"/>
      <w:autoSpaceDE w:val="0"/>
      <w:ind w:firstLine="539"/>
      <w:textAlignment w:val="baseline"/>
    </w:pPr>
    <w:rPr>
      <w:b w:val="0"/>
      <w:bCs w:val="0"/>
      <w:color w:val="000000"/>
      <w:sz w:val="24"/>
      <w:szCs w:val="20"/>
      <w:lang w:eastAsia="ar-SA"/>
    </w:rPr>
  </w:style>
  <w:style w:type="paragraph" w:customStyle="1" w:styleId="Styl2">
    <w:name w:val="Styl2"/>
    <w:basedOn w:val="Odstavecseseznamem"/>
    <w:qFormat/>
    <w:rsid w:val="00411537"/>
    <w:pPr>
      <w:numPr>
        <w:numId w:val="7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Normln0">
    <w:name w:val="Normální~"/>
    <w:basedOn w:val="Normln"/>
    <w:rsid w:val="00D86750"/>
    <w:pPr>
      <w:widowControl w:val="0"/>
      <w:jc w:val="left"/>
    </w:pPr>
    <w:rPr>
      <w:rFonts w:eastAsia="Times New Roman"/>
      <w:noProof/>
      <w:sz w:val="24"/>
      <w:szCs w:val="20"/>
      <w:lang w:eastAsia="cs-CZ"/>
    </w:rPr>
  </w:style>
  <w:style w:type="character" w:customStyle="1" w:styleId="cpvselected1">
    <w:name w:val="cpvselected1"/>
    <w:rsid w:val="00D86750"/>
    <w:rPr>
      <w:color w:val="FF0000"/>
    </w:rPr>
  </w:style>
  <w:style w:type="character" w:styleId="Siln">
    <w:name w:val="Strong"/>
    <w:basedOn w:val="Standardnpsmoodstavce"/>
    <w:uiPriority w:val="22"/>
    <w:qFormat/>
    <w:locked/>
    <w:rsid w:val="00D8675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E632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C2F32"/>
    <w:rPr>
      <w:sz w:val="22"/>
      <w:szCs w:val="22"/>
      <w:lang w:eastAsia="en-US"/>
    </w:rPr>
  </w:style>
  <w:style w:type="paragraph" w:customStyle="1" w:styleId="Style4">
    <w:name w:val="Style4"/>
    <w:basedOn w:val="Normln"/>
    <w:rsid w:val="00303A2E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303A2E"/>
    <w:rPr>
      <w:rFonts w:ascii="Arial" w:hAnsi="Arial" w:cs="Arial"/>
      <w:i/>
      <w:i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22755"/>
    <w:rPr>
      <w:color w:val="808080"/>
    </w:rPr>
  </w:style>
  <w:style w:type="paragraph" w:customStyle="1" w:styleId="1nadpis">
    <w:name w:val="1nadpis"/>
    <w:basedOn w:val="Normln"/>
    <w:qFormat/>
    <w:rsid w:val="00DF0DE8"/>
    <w:pPr>
      <w:keepNext/>
      <w:numPr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A65CB"/>
    <w:pPr>
      <w:numPr>
        <w:ilvl w:val="1"/>
        <w:numId w:val="22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EA65CB"/>
    <w:pPr>
      <w:numPr>
        <w:ilvl w:val="2"/>
        <w:numId w:val="22"/>
      </w:numPr>
      <w:spacing w:before="120" w:after="120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EA65CB"/>
    <w:pPr>
      <w:numPr>
        <w:ilvl w:val="3"/>
        <w:numId w:val="22"/>
      </w:numPr>
      <w:spacing w:before="120" w:after="120"/>
      <w:contextualSpacing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A51A2A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qFormat/>
    <w:rsid w:val="00066054"/>
    <w:pPr>
      <w:keepNext/>
      <w:spacing w:before="360" w:after="120"/>
    </w:pPr>
    <w:rPr>
      <w:b/>
      <w:u w:val="single"/>
    </w:rPr>
  </w:style>
  <w:style w:type="paragraph" w:customStyle="1" w:styleId="3text">
    <w:name w:val="3text"/>
    <w:basedOn w:val="2nesltext"/>
    <w:qFormat/>
    <w:rsid w:val="00EA65CB"/>
    <w:pPr>
      <w:spacing w:before="120" w:after="120"/>
      <w:ind w:left="709"/>
    </w:pPr>
  </w:style>
  <w:style w:type="character" w:customStyle="1" w:styleId="Styl1">
    <w:name w:val="Styl1"/>
    <w:basedOn w:val="Standardnpsmoodstavce"/>
    <w:uiPriority w:val="1"/>
    <w:rsid w:val="004D1D8E"/>
    <w:rPr>
      <w:rFonts w:ascii="Calibri" w:hAnsi="Calibri"/>
      <w:b/>
      <w:caps w:val="0"/>
      <w:smallCaps w:val="0"/>
      <w:strike w:val="0"/>
      <w:dstrike w:val="0"/>
      <w:vanish w:val="0"/>
      <w:color w:val="000000"/>
      <w:sz w:val="22"/>
      <w:vertAlign w:val="baseline"/>
    </w:rPr>
  </w:style>
  <w:style w:type="character" w:styleId="Zdraznnintenzivn">
    <w:name w:val="Intense Emphasis"/>
    <w:basedOn w:val="Standardnpsmoodstavce"/>
    <w:uiPriority w:val="21"/>
    <w:qFormat/>
    <w:rsid w:val="004D1D8E"/>
    <w:rPr>
      <w:i/>
      <w:iCs/>
      <w:color w:val="4F81BD" w:themeColor="accent1"/>
    </w:rPr>
  </w:style>
  <w:style w:type="character" w:customStyle="1" w:styleId="Tun">
    <w:name w:val="Tučně"/>
    <w:basedOn w:val="Standardnpsmoodstavce"/>
    <w:uiPriority w:val="1"/>
    <w:rsid w:val="004D1D8E"/>
    <w:rPr>
      <w:rFonts w:ascii="Calibri" w:hAnsi="Calibri"/>
      <w:b/>
      <w:sz w:val="22"/>
    </w:rPr>
  </w:style>
  <w:style w:type="paragraph" w:customStyle="1" w:styleId="4text">
    <w:name w:val="4text"/>
    <w:basedOn w:val="3text"/>
    <w:qFormat/>
    <w:rsid w:val="002E3067"/>
    <w:pPr>
      <w:ind w:left="2127"/>
    </w:pPr>
  </w:style>
  <w:style w:type="paragraph" w:customStyle="1" w:styleId="5varianta">
    <w:name w:val="5varianta"/>
    <w:basedOn w:val="2margrubrika"/>
    <w:qFormat/>
    <w:rsid w:val="00F20E94"/>
    <w:pPr>
      <w:shd w:val="clear" w:color="auto" w:fill="FFFF00"/>
    </w:pPr>
    <w:rPr>
      <w:i/>
    </w:rPr>
  </w:style>
  <w:style w:type="paragraph" w:customStyle="1" w:styleId="5seznam">
    <w:name w:val="5seznam"/>
    <w:basedOn w:val="4seznam"/>
    <w:link w:val="5seznamChar"/>
    <w:qFormat/>
    <w:rsid w:val="00EA65CB"/>
    <w:pPr>
      <w:numPr>
        <w:ilvl w:val="0"/>
        <w:numId w:val="20"/>
      </w:numPr>
      <w:ind w:left="2767" w:hanging="357"/>
      <w:contextualSpacing w:val="0"/>
    </w:pPr>
  </w:style>
  <w:style w:type="character" w:customStyle="1" w:styleId="4seznamChar">
    <w:name w:val="4seznam Char"/>
    <w:basedOn w:val="Standardnpsmoodstavce"/>
    <w:link w:val="4seznam"/>
    <w:rsid w:val="00EA65CB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5text">
    <w:name w:val="5text"/>
    <w:basedOn w:val="5seznam"/>
    <w:link w:val="5textChar"/>
    <w:qFormat/>
    <w:rsid w:val="00EA65CB"/>
    <w:pPr>
      <w:numPr>
        <w:numId w:val="0"/>
      </w:numPr>
      <w:ind w:left="2778"/>
    </w:pPr>
  </w:style>
  <w:style w:type="character" w:customStyle="1" w:styleId="5textChar">
    <w:name w:val="5text Char"/>
    <w:basedOn w:val="5seznamChar"/>
    <w:link w:val="5text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D643B1"/>
    <w:pPr>
      <w:numPr>
        <w:ilvl w:val="4"/>
      </w:numPr>
      <w:spacing w:before="0" w:after="260"/>
      <w:ind w:left="1418" w:hanging="1418"/>
    </w:pPr>
  </w:style>
  <w:style w:type="paragraph" w:customStyle="1" w:styleId="Style6">
    <w:name w:val="Style6"/>
    <w:basedOn w:val="Normln"/>
    <w:rsid w:val="0005324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0B3AC-D86F-40CB-9B60-6517A66E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3062</Words>
  <Characters>20300</Characters>
  <Application>Microsoft Office Word</Application>
  <DocSecurity>0</DocSecurity>
  <Lines>169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Kvalifikační dokumentace</vt:lpstr>
      <vt:lpstr>Požadavky zadavatele na kvalifikaci</vt:lpstr>
      <vt:lpstr>Základní kvalifikační předpoklady </vt:lpstr>
      <vt:lpstr>Profesní kvalifikační předpoklady</vt:lpstr>
      <vt:lpstr>Technické kvalifikační předpoklady</vt:lpstr>
      <vt:lpstr>Společná ustanovení ke kvalifikaci </vt:lpstr>
      <vt:lpstr>Seznam příloh</vt:lpstr>
    </vt:vector>
  </TitlesOfParts>
  <Company/>
  <LinksUpToDate>false</LinksUpToDate>
  <CharactersWithSpaces>23316</CharactersWithSpaces>
  <SharedDoc>false</SharedDoc>
  <HLinks>
    <vt:vector size="84" baseType="variant">
      <vt:variant>
        <vt:i4>1310753</vt:i4>
      </vt:variant>
      <vt:variant>
        <vt:i4>78</vt:i4>
      </vt:variant>
      <vt:variant>
        <vt:i4>0</vt:i4>
      </vt:variant>
      <vt:variant>
        <vt:i4>5</vt:i4>
      </vt:variant>
      <vt:variant>
        <vt:lpwstr>mailto:zakazky@akfiala.cz</vt:lpwstr>
      </vt:variant>
      <vt:variant>
        <vt:lpwstr/>
      </vt:variant>
      <vt:variant>
        <vt:i4>1638451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_Toc362342692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_Toc362342690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_Toc362342689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_Toc362342687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_Toc362342686</vt:lpwstr>
      </vt:variant>
      <vt:variant>
        <vt:i4>1572915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_Toc362342685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_Toc362342682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_Toc362342681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_Toc362342680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_Toc362342679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_Toc362342678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_Toc362342677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_Toc362342676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Kvalifikační dokumentace</dc:title>
  <dc:subject>(název klienta)</dc:subject>
  <dc:creator>Milan Pavlun</dc:creator>
  <cp:lastModifiedBy>Milan Pavlun</cp:lastModifiedBy>
  <cp:revision>6</cp:revision>
  <dcterms:created xsi:type="dcterms:W3CDTF">2025-09-28T09:27:00Z</dcterms:created>
  <dcterms:modified xsi:type="dcterms:W3CDTF">2025-09-28T09:32:00Z</dcterms:modified>
</cp:coreProperties>
</file>